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FFB439" w14:textId="77777777" w:rsidR="00AB1F7D" w:rsidRPr="008969B1" w:rsidRDefault="00AB1F7D" w:rsidP="00AB1F7D">
      <w:pPr>
        <w:rPr>
          <w:b/>
          <w:bCs/>
          <w:sz w:val="28"/>
          <w:szCs w:val="28"/>
        </w:rPr>
      </w:pPr>
      <w:r w:rsidRPr="008969B1">
        <w:rPr>
          <w:b/>
          <w:bCs/>
          <w:sz w:val="28"/>
          <w:szCs w:val="28"/>
        </w:rPr>
        <w:t>Bekendtgørelse om gebyrer for Banedanmarks beredskabsydelser, kurser og uddannelser samt tredjepartsprojekter</w:t>
      </w:r>
    </w:p>
    <w:p w14:paraId="76B1B570" w14:textId="77777777" w:rsidR="00AB1F7D" w:rsidRPr="00AB1F7D" w:rsidRDefault="00AB1F7D" w:rsidP="00AB1F7D">
      <w:r w:rsidRPr="00AB1F7D">
        <w:t>I medfør af § 110 a i jernbaneloven, jf. lovbekendtgørelse nr. 1091 af 11. august 2023, fastsættes efter bemyndigelse i henhold til § 17, stk. 1, i bekendtgørelse nr. 855 af 19. juni 2023 om Banedanmarks opgaver og beføjelser:</w:t>
      </w:r>
    </w:p>
    <w:p w14:paraId="1A8A7583" w14:textId="77777777" w:rsidR="00AB1F7D" w:rsidRPr="00AB1F7D" w:rsidRDefault="00AB1F7D" w:rsidP="00F52237">
      <w:pPr>
        <w:jc w:val="center"/>
        <w:rPr>
          <w:i/>
          <w:iCs/>
        </w:rPr>
      </w:pPr>
      <w:r w:rsidRPr="00AB1F7D">
        <w:rPr>
          <w:i/>
          <w:iCs/>
        </w:rPr>
        <w:t>Gebyrer for beredskabsydelser</w:t>
      </w:r>
    </w:p>
    <w:p w14:paraId="4CCAE4C0" w14:textId="77777777" w:rsidR="00AB1F7D" w:rsidRPr="00AB1F7D" w:rsidRDefault="00AB1F7D" w:rsidP="00AB1F7D">
      <w:r w:rsidRPr="00AB1F7D">
        <w:rPr>
          <w:b/>
          <w:bCs/>
        </w:rPr>
        <w:t>§ 1.</w:t>
      </w:r>
      <w:r w:rsidRPr="00AB1F7D">
        <w:t> Banedanmark opkræver gebyr, jf. bilag 1, hvor der er pligt til at bruge beredskabsydelser fra Beredskab Banedanmark i henhold til en adgangskontrakt, jf. jernbanelovens § 20, stk. 1, eller en anvendelsesaftale, jf. jernbanelovens § 11, stk. 2.</w:t>
      </w:r>
    </w:p>
    <w:p w14:paraId="1EB68281" w14:textId="77777777" w:rsidR="00AB1F7D" w:rsidRPr="00AB1F7D" w:rsidRDefault="00AB1F7D" w:rsidP="00AB1F7D">
      <w:r w:rsidRPr="00AB1F7D">
        <w:rPr>
          <w:i/>
          <w:iCs/>
        </w:rPr>
        <w:t>Stk. 2.</w:t>
      </w:r>
      <w:r w:rsidRPr="00AB1F7D">
        <w:t> Banedanmark opkræver gebyr, jf. bilag 1, hvor der er frivillig anvendelse af beredskabsydelser fra Beredskab Banedanmark.</w:t>
      </w:r>
    </w:p>
    <w:p w14:paraId="5AB93FCA" w14:textId="77777777" w:rsidR="00AB1F7D" w:rsidRPr="00AB1F7D" w:rsidRDefault="00AB1F7D" w:rsidP="00AB1F7D">
      <w:r w:rsidRPr="00AB1F7D">
        <w:rPr>
          <w:i/>
          <w:iCs/>
        </w:rPr>
        <w:t>Stk. 3.</w:t>
      </w:r>
      <w:r w:rsidRPr="00AB1F7D">
        <w:t> Gebyr for beredskabsydelser fra Beredskab Banedanmark afregnes efter medgået tid. Der afregnes dog maksimalt for 3 timers transport pr. vej.</w:t>
      </w:r>
    </w:p>
    <w:p w14:paraId="0FD119AD" w14:textId="77777777" w:rsidR="00AB1F7D" w:rsidRPr="00AB1F7D" w:rsidRDefault="00AB1F7D" w:rsidP="00F52237">
      <w:pPr>
        <w:jc w:val="center"/>
        <w:rPr>
          <w:i/>
          <w:iCs/>
        </w:rPr>
      </w:pPr>
      <w:r w:rsidRPr="00AB1F7D">
        <w:rPr>
          <w:i/>
          <w:iCs/>
        </w:rPr>
        <w:t>Gebyrer for tredjepartsprojekter</w:t>
      </w:r>
    </w:p>
    <w:p w14:paraId="63D2CDE6" w14:textId="77777777" w:rsidR="00AB1F7D" w:rsidRPr="00AB1F7D" w:rsidRDefault="00AB1F7D" w:rsidP="00AB1F7D">
      <w:r w:rsidRPr="00AB1F7D">
        <w:rPr>
          <w:b/>
          <w:bCs/>
        </w:rPr>
        <w:t>§ 2.</w:t>
      </w:r>
      <w:r w:rsidRPr="00AB1F7D">
        <w:t> Banedanmark opkræver gebyr for tredjepartsprojekter, som kan medføre ændringer i jernbaneinfrastrukturen, eller hvis tredjepartsprojekterne har en potentiel jernbanesikkerhedsmæssig konsekvens.</w:t>
      </w:r>
    </w:p>
    <w:p w14:paraId="2931D868" w14:textId="77777777" w:rsidR="00AB1F7D" w:rsidRPr="00AB1F7D" w:rsidRDefault="00AB1F7D" w:rsidP="00AB1F7D">
      <w:r w:rsidRPr="00AB1F7D">
        <w:rPr>
          <w:i/>
          <w:iCs/>
        </w:rPr>
        <w:t>Stk. 2.</w:t>
      </w:r>
      <w:r w:rsidRPr="00AB1F7D">
        <w:t xml:space="preserve"> Banedanmark viderefakturerer gebyrer for </w:t>
      </w:r>
      <w:proofErr w:type="spellStart"/>
      <w:r w:rsidRPr="00AB1F7D">
        <w:t>Trafikstyrelsens</w:t>
      </w:r>
      <w:proofErr w:type="spellEnd"/>
      <w:r w:rsidRPr="00AB1F7D">
        <w:t xml:space="preserve"> ibrugtagningstilladelser i forbindelse med tredjepartsprojekter.</w:t>
      </w:r>
    </w:p>
    <w:p w14:paraId="7847DE2D" w14:textId="1BEAF727" w:rsidR="00AB1F7D" w:rsidRDefault="00AB1F7D" w:rsidP="00AB1F7D">
      <w:r w:rsidRPr="00AB1F7D">
        <w:rPr>
          <w:i/>
          <w:iCs/>
        </w:rPr>
        <w:t>Stk. 3.</w:t>
      </w:r>
      <w:r w:rsidRPr="00AB1F7D">
        <w:t> Gebyr opkræves efter medgået tid</w:t>
      </w:r>
      <w:r w:rsidR="0016413B">
        <w:t xml:space="preserve"> eller kørte kilometer</w:t>
      </w:r>
      <w:r w:rsidRPr="00AB1F7D">
        <w:t>, jf. bilag 2</w:t>
      </w:r>
      <w:r w:rsidR="008C7F7C">
        <w:t>, jf. dog stk. 4</w:t>
      </w:r>
      <w:r w:rsidRPr="00AB1F7D">
        <w:t>. Gebyrer, som overstiger 10.000 kr., kan opkræves pr. måned eller pr. kvartal.</w:t>
      </w:r>
    </w:p>
    <w:p w14:paraId="058882B0" w14:textId="012502DE" w:rsidR="00F52237" w:rsidRPr="00AB1F7D" w:rsidRDefault="00F52237" w:rsidP="00AB1F7D">
      <w:r>
        <w:t xml:space="preserve">Stk. 4. </w:t>
      </w:r>
      <w:r w:rsidRPr="00F52237">
        <w:t>Gebyr for tredjepartsprojekter vedrørende ledningsanlæg på Banedanmarks areal opkræves med en fast pris, jf. bilag 2.</w:t>
      </w:r>
    </w:p>
    <w:p w14:paraId="782360BA" w14:textId="77777777" w:rsidR="00AB1F7D" w:rsidRPr="00AB1F7D" w:rsidRDefault="00AB1F7D" w:rsidP="00F52237">
      <w:pPr>
        <w:jc w:val="center"/>
        <w:rPr>
          <w:i/>
          <w:iCs/>
        </w:rPr>
      </w:pPr>
      <w:r w:rsidRPr="00AB1F7D">
        <w:rPr>
          <w:i/>
          <w:iCs/>
        </w:rPr>
        <w:t>Gebyrer for kurser og uddannelser</w:t>
      </w:r>
    </w:p>
    <w:p w14:paraId="0042AD7F" w14:textId="77777777" w:rsidR="00AB1F7D" w:rsidRPr="00AB1F7D" w:rsidRDefault="00AB1F7D" w:rsidP="00AB1F7D">
      <w:r w:rsidRPr="00AB1F7D">
        <w:rPr>
          <w:b/>
          <w:bCs/>
        </w:rPr>
        <w:t>§ 3.</w:t>
      </w:r>
      <w:r w:rsidRPr="00AB1F7D">
        <w:t> Banedanmark opkræver deltagergebyr, jf. bilag 3, for sikkerhedsklassificerede og banetekniske uddannelser.</w:t>
      </w:r>
    </w:p>
    <w:p w14:paraId="1906803C" w14:textId="77777777" w:rsidR="00AB1F7D" w:rsidRPr="00AB1F7D" w:rsidRDefault="00AB1F7D" w:rsidP="00AB1F7D">
      <w:r w:rsidRPr="00AB1F7D">
        <w:rPr>
          <w:i/>
          <w:iCs/>
        </w:rPr>
        <w:t>Stk. 2.</w:t>
      </w:r>
      <w:r w:rsidRPr="00AB1F7D">
        <w:t> Banedanmark kan gennemføre supplerende kurser og uddannelser, som bestilles af en deltager, udover allerede planlagte kurser og uddannelser, jf. bilag 3, og opkræve gebyr herfor hos deltagerne.</w:t>
      </w:r>
    </w:p>
    <w:p w14:paraId="29723FE3" w14:textId="0FB1D0FF" w:rsidR="00AB1F7D" w:rsidRPr="00AB1F7D" w:rsidRDefault="00AB1F7D" w:rsidP="00AB1F7D">
      <w:r w:rsidRPr="00AB1F7D">
        <w:rPr>
          <w:i/>
          <w:iCs/>
        </w:rPr>
        <w:t>Stk. 3.</w:t>
      </w:r>
      <w:r w:rsidRPr="00AB1F7D">
        <w:t xml:space="preserve"> Gebyr for supplerende kurser og uddannelser, jf. stk. 2, betales med et minimumsgebyr svarende til gebyret for 5 deltagere, </w:t>
      </w:r>
      <w:r w:rsidR="00B16352" w:rsidRPr="00AB1F7D">
        <w:t>hvis</w:t>
      </w:r>
      <w:r w:rsidRPr="00AB1F7D">
        <w:t xml:space="preserve"> antallet af deltagere udgør mindre end 5. Minimumsgebyret betales af den deltager, som har anmodet Banedanmark om at gennemføre et supplerende kursus eller uddannelse, jf. dog stk. 4.</w:t>
      </w:r>
    </w:p>
    <w:p w14:paraId="1F09B141" w14:textId="77777777" w:rsidR="00AB1F7D" w:rsidRPr="00AB1F7D" w:rsidRDefault="00AB1F7D" w:rsidP="00AB1F7D">
      <w:r w:rsidRPr="00AB1F7D">
        <w:rPr>
          <w:i/>
          <w:iCs/>
        </w:rPr>
        <w:t>Stk. 4.</w:t>
      </w:r>
      <w:r w:rsidRPr="00AB1F7D">
        <w:t> Hvis flere deltagere end den oprindelige bestiller tilmeldes et supplerende kursus eller uddannelse, fordeles minimumsgebyret ligeligt blandt deltagerne, indtil antallet af deltagere udgør 5. Yderligere deltagere betaler herefter et gebyr, svarende til de 5 første deltagere.</w:t>
      </w:r>
    </w:p>
    <w:p w14:paraId="51E1C2BC" w14:textId="77777777" w:rsidR="00AB1F7D" w:rsidRPr="00AB1F7D" w:rsidRDefault="00AB1F7D" w:rsidP="00F52237">
      <w:pPr>
        <w:jc w:val="center"/>
        <w:rPr>
          <w:i/>
          <w:iCs/>
        </w:rPr>
      </w:pPr>
      <w:r w:rsidRPr="00AB1F7D">
        <w:rPr>
          <w:i/>
          <w:iCs/>
        </w:rPr>
        <w:t>Generelle bestemmelser</w:t>
      </w:r>
    </w:p>
    <w:p w14:paraId="5CF88202" w14:textId="77777777" w:rsidR="00AB1F7D" w:rsidRPr="00AB1F7D" w:rsidRDefault="00AB1F7D" w:rsidP="00AB1F7D">
      <w:r w:rsidRPr="00AB1F7D">
        <w:rPr>
          <w:b/>
          <w:bCs/>
        </w:rPr>
        <w:t>§ 4.</w:t>
      </w:r>
      <w:r w:rsidRPr="00AB1F7D">
        <w:t> Tilmeldings- og afmeldingsfrister fremgår af Banedanmarks kursusportal.</w:t>
      </w:r>
    </w:p>
    <w:p w14:paraId="44A06D27" w14:textId="77777777" w:rsidR="00AB1F7D" w:rsidRPr="00AB1F7D" w:rsidRDefault="00AB1F7D" w:rsidP="00AB1F7D">
      <w:r w:rsidRPr="00AB1F7D">
        <w:rPr>
          <w:i/>
          <w:iCs/>
        </w:rPr>
        <w:lastRenderedPageBreak/>
        <w:t>Stk. 2.</w:t>
      </w:r>
      <w:r w:rsidRPr="00AB1F7D">
        <w:t> Ved afmelding efter afmeldingsfristen opkræves det fulde deltagergebyr, dog ikke hvis kurset eller uddannelsen er fyldt op, eller hvis en deltager fra samme virksomhed overtager deltagerpladsen.</w:t>
      </w:r>
    </w:p>
    <w:p w14:paraId="5988569F" w14:textId="77777777" w:rsidR="00AB1F7D" w:rsidRPr="00AB1F7D" w:rsidRDefault="00AB1F7D" w:rsidP="00AB1F7D">
      <w:r w:rsidRPr="00AB1F7D">
        <w:rPr>
          <w:b/>
          <w:bCs/>
        </w:rPr>
        <w:t>§ 5.</w:t>
      </w:r>
      <w:r w:rsidRPr="00AB1F7D">
        <w:t> Betalingsfristen er 30 dage netto efter afsendelse af faktura med opkrævning for deltagergebyr. Overskrides forfaldsdatoen opkræves morarenter og rykkergebyrer efter reglerne i renteloven.</w:t>
      </w:r>
    </w:p>
    <w:p w14:paraId="5E6FE95A" w14:textId="77777777" w:rsidR="00AB1F7D" w:rsidRPr="00AB1F7D" w:rsidRDefault="00AB1F7D" w:rsidP="00AB1F7D">
      <w:r w:rsidRPr="00AB1F7D">
        <w:rPr>
          <w:i/>
          <w:iCs/>
        </w:rPr>
        <w:t>Stk. 2.</w:t>
      </w:r>
      <w:r w:rsidRPr="00AB1F7D">
        <w:t> Betales fakturaen ikke, overdrages fordringen til inddrivelse efter reglerne i gældsinddrivelsesloven.</w:t>
      </w:r>
    </w:p>
    <w:p w14:paraId="06580880" w14:textId="77777777" w:rsidR="00AB1F7D" w:rsidRPr="00AB1F7D" w:rsidRDefault="00AB1F7D" w:rsidP="00735EA0">
      <w:pPr>
        <w:jc w:val="center"/>
        <w:rPr>
          <w:i/>
          <w:iCs/>
        </w:rPr>
      </w:pPr>
      <w:r w:rsidRPr="00AB1F7D">
        <w:rPr>
          <w:i/>
          <w:iCs/>
        </w:rPr>
        <w:t>Klageadgang</w:t>
      </w:r>
    </w:p>
    <w:p w14:paraId="7A4AD211" w14:textId="77777777" w:rsidR="00AB1F7D" w:rsidRPr="00AB1F7D" w:rsidRDefault="00AB1F7D" w:rsidP="00AB1F7D">
      <w:r w:rsidRPr="00AB1F7D">
        <w:rPr>
          <w:b/>
          <w:bCs/>
        </w:rPr>
        <w:t>§ 6.</w:t>
      </w:r>
      <w:r w:rsidRPr="00AB1F7D">
        <w:t> Afgørelser truffet af Banedanmark efter denne bekendtgørelse kan påklages til transportministeren.</w:t>
      </w:r>
    </w:p>
    <w:p w14:paraId="2369BF87" w14:textId="77777777" w:rsidR="00AB1F7D" w:rsidRPr="00AB1F7D" w:rsidRDefault="00AB1F7D" w:rsidP="00735EA0">
      <w:pPr>
        <w:jc w:val="center"/>
        <w:rPr>
          <w:i/>
          <w:iCs/>
        </w:rPr>
      </w:pPr>
      <w:r w:rsidRPr="00AB1F7D">
        <w:rPr>
          <w:i/>
          <w:iCs/>
        </w:rPr>
        <w:t>Ikrafttræden</w:t>
      </w:r>
    </w:p>
    <w:p w14:paraId="2AE56082" w14:textId="52502E23" w:rsidR="00AB1F7D" w:rsidRPr="00AB1F7D" w:rsidRDefault="00AB1F7D" w:rsidP="00AB1F7D">
      <w:r w:rsidRPr="00AB1F7D">
        <w:rPr>
          <w:b/>
          <w:bCs/>
        </w:rPr>
        <w:t>§ 7.</w:t>
      </w:r>
      <w:r w:rsidRPr="00AB1F7D">
        <w:t> Bekendtgørelsen træder i kraft den 1. januar 202</w:t>
      </w:r>
      <w:r w:rsidR="00F8722B">
        <w:t>6</w:t>
      </w:r>
      <w:r w:rsidRPr="00AB1F7D">
        <w:t>.</w:t>
      </w:r>
    </w:p>
    <w:p w14:paraId="3CB41320" w14:textId="7CBA2D7A" w:rsidR="00AB1F7D" w:rsidRPr="00AB1F7D" w:rsidRDefault="00AB1F7D" w:rsidP="00AB1F7D">
      <w:r w:rsidRPr="00AB1F7D">
        <w:rPr>
          <w:i/>
          <w:iCs/>
        </w:rPr>
        <w:t>Stk. 2.</w:t>
      </w:r>
      <w:r w:rsidRPr="00AB1F7D">
        <w:t xml:space="preserve"> Bekendtgørelse nr. </w:t>
      </w:r>
      <w:r w:rsidR="00F8722B">
        <w:t>1227</w:t>
      </w:r>
      <w:r w:rsidR="00F8722B" w:rsidRPr="00AB1F7D">
        <w:t xml:space="preserve"> </w:t>
      </w:r>
      <w:r w:rsidRPr="00AB1F7D">
        <w:t xml:space="preserve">af </w:t>
      </w:r>
      <w:r w:rsidR="00F8722B">
        <w:t>25</w:t>
      </w:r>
      <w:r w:rsidRPr="00AB1F7D">
        <w:t xml:space="preserve">. </w:t>
      </w:r>
      <w:r w:rsidR="00735EA0">
        <w:t>november</w:t>
      </w:r>
      <w:r w:rsidRPr="00AB1F7D">
        <w:t xml:space="preserve"> 202</w:t>
      </w:r>
      <w:r w:rsidR="00F8722B">
        <w:t>4</w:t>
      </w:r>
      <w:r w:rsidRPr="00AB1F7D">
        <w:t xml:space="preserve"> om gebyrer for Banedanmarks beredskabsydelser, kurser og uddannelser samt tredjepartsprojekter, ophæves.</w:t>
      </w:r>
    </w:p>
    <w:p w14:paraId="634E796E" w14:textId="534721DB" w:rsidR="00AB1F7D" w:rsidRPr="00AB1F7D" w:rsidRDefault="00AB1F7D" w:rsidP="00F52237">
      <w:pPr>
        <w:jc w:val="center"/>
        <w:rPr>
          <w:i/>
          <w:iCs/>
        </w:rPr>
      </w:pPr>
      <w:r w:rsidRPr="00AB1F7D">
        <w:rPr>
          <w:i/>
          <w:iCs/>
        </w:rPr>
        <w:t xml:space="preserve">Banedanmark, den </w:t>
      </w:r>
      <w:r w:rsidR="00735EA0" w:rsidRPr="00735EA0">
        <w:rPr>
          <w:i/>
          <w:iCs/>
          <w:highlight w:val="yellow"/>
        </w:rPr>
        <w:t>[</w:t>
      </w:r>
      <w:proofErr w:type="spellStart"/>
      <w:r w:rsidR="002A37B8">
        <w:rPr>
          <w:i/>
          <w:iCs/>
          <w:highlight w:val="yellow"/>
        </w:rPr>
        <w:t>xx.</w:t>
      </w:r>
      <w:proofErr w:type="gramStart"/>
      <w:r w:rsidR="002A37B8">
        <w:rPr>
          <w:i/>
          <w:iCs/>
          <w:highlight w:val="yellow"/>
        </w:rPr>
        <w:t>xx.xxxx</w:t>
      </w:r>
      <w:proofErr w:type="spellEnd"/>
      <w:proofErr w:type="gramEnd"/>
      <w:r w:rsidR="00735EA0" w:rsidRPr="00735EA0">
        <w:rPr>
          <w:i/>
          <w:iCs/>
          <w:highlight w:val="yellow"/>
        </w:rPr>
        <w:t>]</w:t>
      </w:r>
    </w:p>
    <w:p w14:paraId="1FC059D5" w14:textId="77777777" w:rsidR="00C069F5" w:rsidRDefault="00F8722B" w:rsidP="00F52237">
      <w:pPr>
        <w:jc w:val="center"/>
        <w:rPr>
          <w:lang w:val="en-US"/>
        </w:rPr>
      </w:pPr>
      <w:r w:rsidRPr="000F241F">
        <w:rPr>
          <w:lang w:val="en-US"/>
        </w:rPr>
        <w:t>Peter Jonasson</w:t>
      </w:r>
    </w:p>
    <w:p w14:paraId="0220A115" w14:textId="4DA690B5" w:rsidR="00AB1F7D" w:rsidRPr="000F241F" w:rsidRDefault="00AB1F7D" w:rsidP="00F52237">
      <w:pPr>
        <w:jc w:val="center"/>
        <w:rPr>
          <w:lang w:val="en-US"/>
        </w:rPr>
      </w:pPr>
      <w:r w:rsidRPr="000F241F">
        <w:rPr>
          <w:lang w:val="en-US"/>
        </w:rPr>
        <w:t xml:space="preserve">/ </w:t>
      </w:r>
      <w:ins w:id="0" w:author="Nicolai Holm Larsen (NHLR)" w:date="2025-10-08T15:12:00Z" w16du:dateUtc="2025-10-08T13:12:00Z">
        <w:r w:rsidR="00B16352">
          <w:rPr>
            <w:lang w:val="en-US"/>
          </w:rPr>
          <w:t>Anna Louise Berggreen Amkær</w:t>
        </w:r>
      </w:ins>
      <w:del w:id="1" w:author="Nicolai Holm Larsen (NHLR)" w:date="2025-10-08T15:12:00Z" w16du:dateUtc="2025-10-08T13:12:00Z">
        <w:r w:rsidRPr="000F241F" w:rsidDel="00B16352">
          <w:rPr>
            <w:lang w:val="en-US"/>
          </w:rPr>
          <w:delText>Thomas Fog Christensen</w:delText>
        </w:r>
      </w:del>
    </w:p>
    <w:p w14:paraId="38D05E6C" w14:textId="77777777" w:rsidR="00AB1F7D" w:rsidRPr="00AB1F7D" w:rsidRDefault="00000000" w:rsidP="00AB1F7D">
      <w:r>
        <w:pict w14:anchorId="27F0B812">
          <v:rect id="_x0000_i1025" style="width:424.7pt;height:0" o:hrpct="0" o:hralign="center" o:hrstd="t" o:hr="t" fillcolor="#a0a0a0" stroked="f"/>
        </w:pict>
      </w:r>
    </w:p>
    <w:p w14:paraId="2CC32D21" w14:textId="77777777" w:rsidR="00AB1F7D" w:rsidRPr="00AB1F7D" w:rsidRDefault="00AB1F7D" w:rsidP="00AB1F7D">
      <w:pPr>
        <w:rPr>
          <w:b/>
          <w:bCs/>
        </w:rPr>
      </w:pPr>
      <w:r w:rsidRPr="00AB1F7D">
        <w:rPr>
          <w:b/>
          <w:bCs/>
        </w:rPr>
        <w:t>Bilag 1</w:t>
      </w:r>
    </w:p>
    <w:p w14:paraId="56A717F0" w14:textId="77777777" w:rsidR="00AB1F7D" w:rsidRPr="00AB1F7D" w:rsidRDefault="00AB1F7D" w:rsidP="00AB1F7D">
      <w:r w:rsidRPr="00AB1F7D">
        <w:rPr>
          <w:b/>
          <w:bCs/>
        </w:rPr>
        <w:t>Gebyrer for beredskabsydelser, jf. § 1, stk. 1.</w:t>
      </w:r>
    </w:p>
    <w:tbl>
      <w:tblPr>
        <w:tblW w:w="0" w:type="auto"/>
        <w:tblCellMar>
          <w:left w:w="0" w:type="dxa"/>
          <w:right w:w="0" w:type="dxa"/>
        </w:tblCellMar>
        <w:tblLook w:val="04A0" w:firstRow="1" w:lastRow="0" w:firstColumn="1" w:lastColumn="0" w:noHBand="0" w:noVBand="1"/>
      </w:tblPr>
      <w:tblGrid>
        <w:gridCol w:w="9020"/>
      </w:tblGrid>
      <w:tr w:rsidR="00AB1F7D" w:rsidRPr="00AB1F7D" w14:paraId="36E3F5CA" w14:textId="77777777" w:rsidTr="00AB1F7D">
        <w:tc>
          <w:tcPr>
            <w:tcW w:w="0" w:type="auto"/>
            <w:tcBorders>
              <w:top w:val="nil"/>
              <w:left w:val="nil"/>
              <w:bottom w:val="nil"/>
              <w:right w:val="nil"/>
            </w:tcBorders>
            <w:hideMark/>
          </w:tcPr>
          <w:tbl>
            <w:tblPr>
              <w:tblW w:w="9000" w:type="dxa"/>
              <w:tblCellMar>
                <w:top w:w="15" w:type="dxa"/>
                <w:left w:w="15" w:type="dxa"/>
                <w:bottom w:w="15" w:type="dxa"/>
                <w:right w:w="15" w:type="dxa"/>
              </w:tblCellMar>
              <w:tblLook w:val="04A0" w:firstRow="1" w:lastRow="0" w:firstColumn="1" w:lastColumn="0" w:noHBand="0" w:noVBand="1"/>
            </w:tblPr>
            <w:tblGrid>
              <w:gridCol w:w="6292"/>
              <w:gridCol w:w="2708"/>
            </w:tblGrid>
            <w:tr w:rsidR="00AB1F7D" w:rsidRPr="00AB1F7D" w14:paraId="2FACB0DE" w14:textId="77777777">
              <w:tc>
                <w:tcPr>
                  <w:tcW w:w="0" w:type="auto"/>
                  <w:tcBorders>
                    <w:top w:val="single" w:sz="8" w:space="0" w:color="000000"/>
                    <w:left w:val="single" w:sz="8" w:space="0" w:color="000000"/>
                    <w:bottom w:val="single" w:sz="8" w:space="0" w:color="000000"/>
                    <w:right w:val="single" w:sz="8" w:space="0" w:color="000000"/>
                  </w:tcBorders>
                  <w:hideMark/>
                </w:tcPr>
                <w:p w14:paraId="634E40EE" w14:textId="77777777" w:rsidR="00AB1F7D" w:rsidRPr="00AB1F7D" w:rsidRDefault="00AB1F7D" w:rsidP="00AB1F7D">
                  <w:r w:rsidRPr="00AB1F7D">
                    <w:rPr>
                      <w:b/>
                      <w:bCs/>
                    </w:rPr>
                    <w:t>Beredskabsydelser</w:t>
                  </w:r>
                </w:p>
              </w:tc>
              <w:tc>
                <w:tcPr>
                  <w:tcW w:w="0" w:type="auto"/>
                  <w:tcBorders>
                    <w:top w:val="single" w:sz="8" w:space="0" w:color="000000"/>
                    <w:left w:val="nil"/>
                    <w:bottom w:val="single" w:sz="8" w:space="0" w:color="000000"/>
                    <w:right w:val="single" w:sz="8" w:space="0" w:color="000000"/>
                  </w:tcBorders>
                  <w:hideMark/>
                </w:tcPr>
                <w:p w14:paraId="4C1DD622" w14:textId="77777777" w:rsidR="00AB1F7D" w:rsidRPr="00AB1F7D" w:rsidRDefault="00AB1F7D" w:rsidP="00AB1F7D">
                  <w:r w:rsidRPr="00AB1F7D">
                    <w:rPr>
                      <w:b/>
                      <w:bCs/>
                    </w:rPr>
                    <w:t>Pris [kr./time]</w:t>
                  </w:r>
                </w:p>
              </w:tc>
            </w:tr>
            <w:tr w:rsidR="00AB1F7D" w:rsidRPr="00AB1F7D" w14:paraId="5044C662" w14:textId="77777777">
              <w:tc>
                <w:tcPr>
                  <w:tcW w:w="0" w:type="auto"/>
                  <w:tcBorders>
                    <w:top w:val="single" w:sz="8" w:space="0" w:color="000000"/>
                    <w:left w:val="single" w:sz="8" w:space="0" w:color="000000"/>
                    <w:bottom w:val="single" w:sz="8" w:space="0" w:color="000000"/>
                    <w:right w:val="single" w:sz="8" w:space="0" w:color="000000"/>
                  </w:tcBorders>
                  <w:hideMark/>
                </w:tcPr>
                <w:p w14:paraId="0F09F850" w14:textId="77777777" w:rsidR="00AB1F7D" w:rsidRPr="00AB1F7D" w:rsidRDefault="00AB1F7D" w:rsidP="00AB1F7D">
                  <w:r w:rsidRPr="00AB1F7D">
                    <w:t>Holdleder</w:t>
                  </w:r>
                </w:p>
              </w:tc>
              <w:tc>
                <w:tcPr>
                  <w:tcW w:w="0" w:type="auto"/>
                  <w:tcBorders>
                    <w:top w:val="single" w:sz="8" w:space="0" w:color="000000"/>
                    <w:left w:val="nil"/>
                    <w:bottom w:val="single" w:sz="8" w:space="0" w:color="000000"/>
                    <w:right w:val="single" w:sz="8" w:space="0" w:color="000000"/>
                  </w:tcBorders>
                  <w:hideMark/>
                </w:tcPr>
                <w:p w14:paraId="0C87C95E" w14:textId="2D931E59" w:rsidR="00AB1F7D" w:rsidRPr="00AB1F7D" w:rsidRDefault="00120052" w:rsidP="00AB1F7D">
                  <w:r>
                    <w:t xml:space="preserve"> </w:t>
                  </w:r>
                  <w:r w:rsidRPr="00120052">
                    <w:t>777</w:t>
                  </w:r>
                  <w:r>
                    <w:t>,00</w:t>
                  </w:r>
                </w:p>
              </w:tc>
            </w:tr>
            <w:tr w:rsidR="00AB1F7D" w:rsidRPr="00AB1F7D" w14:paraId="0C07CE80" w14:textId="77777777">
              <w:tc>
                <w:tcPr>
                  <w:tcW w:w="0" w:type="auto"/>
                  <w:tcBorders>
                    <w:top w:val="single" w:sz="8" w:space="0" w:color="000000"/>
                    <w:left w:val="single" w:sz="8" w:space="0" w:color="000000"/>
                    <w:bottom w:val="single" w:sz="8" w:space="0" w:color="000000"/>
                    <w:right w:val="single" w:sz="8" w:space="0" w:color="000000"/>
                  </w:tcBorders>
                  <w:hideMark/>
                </w:tcPr>
                <w:p w14:paraId="797B7005" w14:textId="77777777" w:rsidR="00AB1F7D" w:rsidRPr="00AB1F7D" w:rsidRDefault="00AB1F7D" w:rsidP="00AB1F7D">
                  <w:r w:rsidRPr="00AB1F7D">
                    <w:t>Beredskabsmedarbejder</w:t>
                  </w:r>
                </w:p>
              </w:tc>
              <w:tc>
                <w:tcPr>
                  <w:tcW w:w="0" w:type="auto"/>
                  <w:tcBorders>
                    <w:top w:val="single" w:sz="8" w:space="0" w:color="000000"/>
                    <w:left w:val="nil"/>
                    <w:bottom w:val="single" w:sz="8" w:space="0" w:color="000000"/>
                    <w:right w:val="single" w:sz="8" w:space="0" w:color="000000"/>
                  </w:tcBorders>
                  <w:hideMark/>
                </w:tcPr>
                <w:p w14:paraId="0F856887" w14:textId="42515AAD" w:rsidR="00AB1F7D" w:rsidRPr="00AB1F7D" w:rsidRDefault="00120052" w:rsidP="00AB1F7D">
                  <w:r>
                    <w:t xml:space="preserve"> </w:t>
                  </w:r>
                  <w:r w:rsidRPr="00120052">
                    <w:t>670</w:t>
                  </w:r>
                  <w:r>
                    <w:t>,00</w:t>
                  </w:r>
                </w:p>
              </w:tc>
            </w:tr>
            <w:tr w:rsidR="00AB1F7D" w:rsidRPr="00AB1F7D" w14:paraId="63EEF515" w14:textId="77777777">
              <w:tc>
                <w:tcPr>
                  <w:tcW w:w="0" w:type="auto"/>
                  <w:tcBorders>
                    <w:top w:val="single" w:sz="8" w:space="0" w:color="000000"/>
                    <w:left w:val="single" w:sz="8" w:space="0" w:color="000000"/>
                    <w:bottom w:val="single" w:sz="8" w:space="0" w:color="000000"/>
                    <w:right w:val="single" w:sz="8" w:space="0" w:color="000000"/>
                  </w:tcBorders>
                  <w:hideMark/>
                </w:tcPr>
                <w:p w14:paraId="2289B49B" w14:textId="77777777" w:rsidR="00AB1F7D" w:rsidRPr="00AB1F7D" w:rsidRDefault="00AB1F7D" w:rsidP="00AB1F7D">
                  <w:r w:rsidRPr="00AB1F7D">
                    <w:t>Beredskabskøretøj under 3500 kg.</w:t>
                  </w:r>
                </w:p>
              </w:tc>
              <w:tc>
                <w:tcPr>
                  <w:tcW w:w="0" w:type="auto"/>
                  <w:tcBorders>
                    <w:top w:val="single" w:sz="8" w:space="0" w:color="000000"/>
                    <w:left w:val="nil"/>
                    <w:bottom w:val="single" w:sz="8" w:space="0" w:color="000000"/>
                    <w:right w:val="single" w:sz="8" w:space="0" w:color="000000"/>
                  </w:tcBorders>
                  <w:hideMark/>
                </w:tcPr>
                <w:p w14:paraId="17E26951" w14:textId="3E24E80E" w:rsidR="00AB1F7D" w:rsidRPr="00AB1F7D" w:rsidRDefault="00B92467" w:rsidP="00AB1F7D">
                  <w:r>
                    <w:t xml:space="preserve"> 1.382,00</w:t>
                  </w:r>
                </w:p>
              </w:tc>
            </w:tr>
            <w:tr w:rsidR="00AB1F7D" w:rsidRPr="00AB1F7D" w14:paraId="45E91CA9" w14:textId="77777777">
              <w:tc>
                <w:tcPr>
                  <w:tcW w:w="0" w:type="auto"/>
                  <w:tcBorders>
                    <w:top w:val="single" w:sz="8" w:space="0" w:color="000000"/>
                    <w:left w:val="single" w:sz="8" w:space="0" w:color="000000"/>
                    <w:bottom w:val="single" w:sz="8" w:space="0" w:color="000000"/>
                    <w:right w:val="single" w:sz="8" w:space="0" w:color="000000"/>
                  </w:tcBorders>
                  <w:hideMark/>
                </w:tcPr>
                <w:p w14:paraId="613D0A5B" w14:textId="77777777" w:rsidR="00AB1F7D" w:rsidRPr="00AB1F7D" w:rsidRDefault="00AB1F7D" w:rsidP="00AB1F7D">
                  <w:r w:rsidRPr="00AB1F7D">
                    <w:t>Beredskabskøretøj over 3500 kg.</w:t>
                  </w:r>
                </w:p>
              </w:tc>
              <w:tc>
                <w:tcPr>
                  <w:tcW w:w="0" w:type="auto"/>
                  <w:tcBorders>
                    <w:top w:val="single" w:sz="8" w:space="0" w:color="000000"/>
                    <w:left w:val="nil"/>
                    <w:bottom w:val="single" w:sz="8" w:space="0" w:color="000000"/>
                    <w:right w:val="single" w:sz="8" w:space="0" w:color="000000"/>
                  </w:tcBorders>
                  <w:hideMark/>
                </w:tcPr>
                <w:p w14:paraId="7DC33C31" w14:textId="2A788AE4" w:rsidR="00AB1F7D" w:rsidRPr="00AB1F7D" w:rsidRDefault="00524B4A" w:rsidP="00AB1F7D">
                  <w:r>
                    <w:t xml:space="preserve"> </w:t>
                  </w:r>
                  <w:r w:rsidRPr="00524B4A">
                    <w:t>1.664</w:t>
                  </w:r>
                  <w:r>
                    <w:t>,00</w:t>
                  </w:r>
                </w:p>
              </w:tc>
            </w:tr>
            <w:tr w:rsidR="00552130" w:rsidRPr="00AB1F7D" w14:paraId="3F382BB3" w14:textId="77777777">
              <w:tc>
                <w:tcPr>
                  <w:tcW w:w="0" w:type="auto"/>
                  <w:tcBorders>
                    <w:top w:val="single" w:sz="8" w:space="0" w:color="000000"/>
                    <w:left w:val="single" w:sz="8" w:space="0" w:color="000000"/>
                    <w:bottom w:val="single" w:sz="8" w:space="0" w:color="000000"/>
                    <w:right w:val="single" w:sz="8" w:space="0" w:color="000000"/>
                  </w:tcBorders>
                </w:tcPr>
                <w:p w14:paraId="78FD89DF" w14:textId="6938108F" w:rsidR="00552130" w:rsidRPr="00AB1F7D" w:rsidRDefault="00552130" w:rsidP="00AB1F7D">
                  <w:r w:rsidRPr="00AB1F7D">
                    <w:t xml:space="preserve">Beredskabskran, </w:t>
                  </w:r>
                  <w:r>
                    <w:t>stor</w:t>
                  </w:r>
                </w:p>
              </w:tc>
              <w:tc>
                <w:tcPr>
                  <w:tcW w:w="0" w:type="auto"/>
                  <w:tcBorders>
                    <w:top w:val="single" w:sz="8" w:space="0" w:color="000000"/>
                    <w:left w:val="nil"/>
                    <w:bottom w:val="single" w:sz="8" w:space="0" w:color="000000"/>
                    <w:right w:val="single" w:sz="8" w:space="0" w:color="000000"/>
                  </w:tcBorders>
                </w:tcPr>
                <w:p w14:paraId="319F16BD" w14:textId="29468DC6" w:rsidR="00552130" w:rsidRPr="00AB1F7D" w:rsidRDefault="00EC0738" w:rsidP="00AB1F7D">
                  <w:r>
                    <w:t xml:space="preserve"> 7.939</w:t>
                  </w:r>
                  <w:r w:rsidR="00524B4A">
                    <w:t>,00</w:t>
                  </w:r>
                </w:p>
              </w:tc>
            </w:tr>
            <w:tr w:rsidR="00AB1F7D" w:rsidRPr="00AB1F7D" w14:paraId="17D2101E" w14:textId="77777777">
              <w:tc>
                <w:tcPr>
                  <w:tcW w:w="0" w:type="auto"/>
                  <w:tcBorders>
                    <w:top w:val="single" w:sz="8" w:space="0" w:color="000000"/>
                    <w:left w:val="single" w:sz="8" w:space="0" w:color="000000"/>
                    <w:bottom w:val="single" w:sz="18" w:space="0" w:color="000000"/>
                    <w:right w:val="single" w:sz="8" w:space="0" w:color="000000"/>
                  </w:tcBorders>
                  <w:hideMark/>
                </w:tcPr>
                <w:p w14:paraId="1380F88F" w14:textId="77777777" w:rsidR="00AB1F7D" w:rsidRPr="00AB1F7D" w:rsidRDefault="00AB1F7D" w:rsidP="00AB1F7D">
                  <w:r w:rsidRPr="00AB1F7D">
                    <w:t>Materialer</w:t>
                  </w:r>
                </w:p>
              </w:tc>
              <w:tc>
                <w:tcPr>
                  <w:tcW w:w="0" w:type="auto"/>
                  <w:tcBorders>
                    <w:top w:val="single" w:sz="8" w:space="0" w:color="000000"/>
                    <w:left w:val="nil"/>
                    <w:bottom w:val="single" w:sz="18" w:space="0" w:color="000000"/>
                    <w:right w:val="single" w:sz="8" w:space="0" w:color="000000"/>
                  </w:tcBorders>
                  <w:hideMark/>
                </w:tcPr>
                <w:p w14:paraId="55CC4078" w14:textId="77777777" w:rsidR="00AB1F7D" w:rsidRPr="00AB1F7D" w:rsidRDefault="00AB1F7D" w:rsidP="00AB1F7D">
                  <w:r w:rsidRPr="00AB1F7D">
                    <w:t>Efter forbrug*</w:t>
                  </w:r>
                </w:p>
              </w:tc>
            </w:tr>
          </w:tbl>
          <w:p w14:paraId="70C0FE2D" w14:textId="77777777" w:rsidR="00AB1F7D" w:rsidRPr="00AB1F7D" w:rsidRDefault="00AB1F7D" w:rsidP="00AB1F7D"/>
        </w:tc>
      </w:tr>
    </w:tbl>
    <w:p w14:paraId="62592085" w14:textId="77777777" w:rsidR="00AB1F7D" w:rsidRPr="00AB1F7D" w:rsidRDefault="00AB1F7D" w:rsidP="00AB1F7D">
      <w:r w:rsidRPr="00AB1F7D">
        <w:t>* Der pålægges den til enhver tid gældende IPO-sats.</w:t>
      </w:r>
    </w:p>
    <w:p w14:paraId="10417BDD" w14:textId="77777777" w:rsidR="00AB1F7D" w:rsidRPr="00AB1F7D" w:rsidRDefault="00AB1F7D" w:rsidP="00AB1F7D">
      <w:r w:rsidRPr="00AB1F7D">
        <w:rPr>
          <w:b/>
          <w:bCs/>
        </w:rPr>
        <w:t>Gebyrer for beredskabsydelser, jf. § 1, stk. 2.</w:t>
      </w:r>
    </w:p>
    <w:tbl>
      <w:tblPr>
        <w:tblW w:w="0" w:type="auto"/>
        <w:tblCellMar>
          <w:left w:w="0" w:type="dxa"/>
          <w:right w:w="0" w:type="dxa"/>
        </w:tblCellMar>
        <w:tblLook w:val="04A0" w:firstRow="1" w:lastRow="0" w:firstColumn="1" w:lastColumn="0" w:noHBand="0" w:noVBand="1"/>
      </w:tblPr>
      <w:tblGrid>
        <w:gridCol w:w="9020"/>
      </w:tblGrid>
      <w:tr w:rsidR="00AB1F7D" w:rsidRPr="00AB1F7D" w14:paraId="0AEC1A16" w14:textId="77777777" w:rsidTr="00AB1F7D">
        <w:tc>
          <w:tcPr>
            <w:tcW w:w="0" w:type="auto"/>
            <w:tcBorders>
              <w:top w:val="nil"/>
              <w:left w:val="nil"/>
              <w:bottom w:val="nil"/>
              <w:right w:val="nil"/>
            </w:tcBorders>
            <w:hideMark/>
          </w:tcPr>
          <w:tbl>
            <w:tblPr>
              <w:tblW w:w="9000" w:type="dxa"/>
              <w:tblCellMar>
                <w:top w:w="15" w:type="dxa"/>
                <w:left w:w="15" w:type="dxa"/>
                <w:bottom w:w="15" w:type="dxa"/>
                <w:right w:w="15" w:type="dxa"/>
              </w:tblCellMar>
              <w:tblLook w:val="04A0" w:firstRow="1" w:lastRow="0" w:firstColumn="1" w:lastColumn="0" w:noHBand="0" w:noVBand="1"/>
            </w:tblPr>
            <w:tblGrid>
              <w:gridCol w:w="6292"/>
              <w:gridCol w:w="2708"/>
            </w:tblGrid>
            <w:tr w:rsidR="00AB1F7D" w:rsidRPr="00AB1F7D" w14:paraId="5D31E9B5" w14:textId="77777777">
              <w:tc>
                <w:tcPr>
                  <w:tcW w:w="0" w:type="auto"/>
                  <w:tcBorders>
                    <w:top w:val="single" w:sz="8" w:space="0" w:color="000000"/>
                    <w:left w:val="single" w:sz="8" w:space="0" w:color="000000"/>
                    <w:bottom w:val="single" w:sz="8" w:space="0" w:color="000000"/>
                    <w:right w:val="single" w:sz="8" w:space="0" w:color="000000"/>
                  </w:tcBorders>
                  <w:hideMark/>
                </w:tcPr>
                <w:p w14:paraId="3B399631" w14:textId="77777777" w:rsidR="00AB1F7D" w:rsidRPr="00AB1F7D" w:rsidRDefault="00AB1F7D" w:rsidP="00AB1F7D">
                  <w:r w:rsidRPr="00AB1F7D">
                    <w:rPr>
                      <w:b/>
                      <w:bCs/>
                    </w:rPr>
                    <w:t>Beredskabsydelser</w:t>
                  </w:r>
                </w:p>
              </w:tc>
              <w:tc>
                <w:tcPr>
                  <w:tcW w:w="0" w:type="auto"/>
                  <w:tcBorders>
                    <w:top w:val="single" w:sz="8" w:space="0" w:color="000000"/>
                    <w:left w:val="nil"/>
                    <w:bottom w:val="single" w:sz="8" w:space="0" w:color="000000"/>
                    <w:right w:val="single" w:sz="8" w:space="0" w:color="000000"/>
                  </w:tcBorders>
                  <w:hideMark/>
                </w:tcPr>
                <w:p w14:paraId="2B43A587" w14:textId="77777777" w:rsidR="00AB1F7D" w:rsidRPr="00AB1F7D" w:rsidRDefault="00AB1F7D" w:rsidP="00AB1F7D">
                  <w:r w:rsidRPr="00AB1F7D">
                    <w:rPr>
                      <w:b/>
                      <w:bCs/>
                    </w:rPr>
                    <w:t>Pris [kr./time]</w:t>
                  </w:r>
                </w:p>
              </w:tc>
            </w:tr>
            <w:tr w:rsidR="00AB1F7D" w:rsidRPr="00AB1F7D" w14:paraId="55F01CC6" w14:textId="77777777">
              <w:tc>
                <w:tcPr>
                  <w:tcW w:w="0" w:type="auto"/>
                  <w:tcBorders>
                    <w:top w:val="single" w:sz="8" w:space="0" w:color="000000"/>
                    <w:left w:val="single" w:sz="8" w:space="0" w:color="000000"/>
                    <w:bottom w:val="single" w:sz="8" w:space="0" w:color="000000"/>
                    <w:right w:val="single" w:sz="8" w:space="0" w:color="000000"/>
                  </w:tcBorders>
                  <w:hideMark/>
                </w:tcPr>
                <w:p w14:paraId="5EDFB166" w14:textId="77777777" w:rsidR="00AB1F7D" w:rsidRPr="00AB1F7D" w:rsidRDefault="00AB1F7D" w:rsidP="00AB1F7D">
                  <w:r w:rsidRPr="00AB1F7D">
                    <w:t>Holdleder</w:t>
                  </w:r>
                </w:p>
              </w:tc>
              <w:tc>
                <w:tcPr>
                  <w:tcW w:w="0" w:type="auto"/>
                  <w:tcBorders>
                    <w:top w:val="single" w:sz="8" w:space="0" w:color="000000"/>
                    <w:left w:val="nil"/>
                    <w:bottom w:val="single" w:sz="8" w:space="0" w:color="000000"/>
                    <w:right w:val="single" w:sz="8" w:space="0" w:color="000000"/>
                  </w:tcBorders>
                  <w:hideMark/>
                </w:tcPr>
                <w:p w14:paraId="46A57E6E" w14:textId="156AB9B2" w:rsidR="00AB1F7D" w:rsidRPr="00AB1F7D" w:rsidRDefault="00700E78" w:rsidP="00AB1F7D">
                  <w:r>
                    <w:t xml:space="preserve"> </w:t>
                  </w:r>
                  <w:r w:rsidRPr="00700E78">
                    <w:t>809</w:t>
                  </w:r>
                  <w:r>
                    <w:t>,00</w:t>
                  </w:r>
                </w:p>
              </w:tc>
            </w:tr>
            <w:tr w:rsidR="00AB1F7D" w:rsidRPr="00AB1F7D" w14:paraId="4A6D0164" w14:textId="77777777">
              <w:tc>
                <w:tcPr>
                  <w:tcW w:w="0" w:type="auto"/>
                  <w:tcBorders>
                    <w:top w:val="single" w:sz="8" w:space="0" w:color="000000"/>
                    <w:left w:val="single" w:sz="8" w:space="0" w:color="000000"/>
                    <w:bottom w:val="single" w:sz="8" w:space="0" w:color="000000"/>
                    <w:right w:val="single" w:sz="8" w:space="0" w:color="000000"/>
                  </w:tcBorders>
                  <w:hideMark/>
                </w:tcPr>
                <w:p w14:paraId="778CB776" w14:textId="77777777" w:rsidR="00AB1F7D" w:rsidRPr="00AB1F7D" w:rsidRDefault="00AB1F7D" w:rsidP="00AB1F7D">
                  <w:r w:rsidRPr="00AB1F7D">
                    <w:lastRenderedPageBreak/>
                    <w:t>Beredskabsmedarbejder</w:t>
                  </w:r>
                </w:p>
              </w:tc>
              <w:tc>
                <w:tcPr>
                  <w:tcW w:w="0" w:type="auto"/>
                  <w:tcBorders>
                    <w:top w:val="single" w:sz="8" w:space="0" w:color="000000"/>
                    <w:left w:val="nil"/>
                    <w:bottom w:val="single" w:sz="8" w:space="0" w:color="000000"/>
                    <w:right w:val="single" w:sz="8" w:space="0" w:color="000000"/>
                  </w:tcBorders>
                  <w:hideMark/>
                </w:tcPr>
                <w:p w14:paraId="6C671A68" w14:textId="0E886935" w:rsidR="00AB1F7D" w:rsidRPr="00AB1F7D" w:rsidRDefault="00700E78" w:rsidP="00AB1F7D">
                  <w:r>
                    <w:t xml:space="preserve"> </w:t>
                  </w:r>
                  <w:r w:rsidRPr="00700E78">
                    <w:t>696</w:t>
                  </w:r>
                  <w:r>
                    <w:t>,00</w:t>
                  </w:r>
                </w:p>
              </w:tc>
            </w:tr>
            <w:tr w:rsidR="00AB1F7D" w:rsidRPr="00AB1F7D" w14:paraId="294A1B92" w14:textId="77777777">
              <w:tc>
                <w:tcPr>
                  <w:tcW w:w="0" w:type="auto"/>
                  <w:tcBorders>
                    <w:top w:val="single" w:sz="8" w:space="0" w:color="000000"/>
                    <w:left w:val="single" w:sz="8" w:space="0" w:color="000000"/>
                    <w:bottom w:val="single" w:sz="8" w:space="0" w:color="000000"/>
                    <w:right w:val="single" w:sz="8" w:space="0" w:color="000000"/>
                  </w:tcBorders>
                  <w:hideMark/>
                </w:tcPr>
                <w:p w14:paraId="52DB2BAC" w14:textId="77777777" w:rsidR="00AB1F7D" w:rsidRPr="00AB1F7D" w:rsidRDefault="00AB1F7D" w:rsidP="00AB1F7D">
                  <w:r w:rsidRPr="00AB1F7D">
                    <w:t>Beredskabskøretøj under 3500 kg.</w:t>
                  </w:r>
                </w:p>
              </w:tc>
              <w:tc>
                <w:tcPr>
                  <w:tcW w:w="0" w:type="auto"/>
                  <w:tcBorders>
                    <w:top w:val="single" w:sz="8" w:space="0" w:color="000000"/>
                    <w:left w:val="nil"/>
                    <w:bottom w:val="single" w:sz="8" w:space="0" w:color="000000"/>
                    <w:right w:val="single" w:sz="8" w:space="0" w:color="000000"/>
                  </w:tcBorders>
                  <w:hideMark/>
                </w:tcPr>
                <w:p w14:paraId="3D27573A" w14:textId="491D1239" w:rsidR="00AB1F7D" w:rsidRPr="00AB1F7D" w:rsidRDefault="00744D7E" w:rsidP="00AB1F7D">
                  <w:r>
                    <w:t xml:space="preserve"> 1.437,00</w:t>
                  </w:r>
                </w:p>
              </w:tc>
            </w:tr>
            <w:tr w:rsidR="00AB1F7D" w:rsidRPr="00AB1F7D" w14:paraId="7625C52B" w14:textId="77777777">
              <w:tc>
                <w:tcPr>
                  <w:tcW w:w="0" w:type="auto"/>
                  <w:tcBorders>
                    <w:top w:val="single" w:sz="8" w:space="0" w:color="000000"/>
                    <w:left w:val="single" w:sz="8" w:space="0" w:color="000000"/>
                    <w:bottom w:val="single" w:sz="8" w:space="0" w:color="000000"/>
                    <w:right w:val="single" w:sz="8" w:space="0" w:color="000000"/>
                  </w:tcBorders>
                  <w:hideMark/>
                </w:tcPr>
                <w:p w14:paraId="1B107F2A" w14:textId="77777777" w:rsidR="00AB1F7D" w:rsidRPr="00AB1F7D" w:rsidRDefault="00AB1F7D" w:rsidP="00AB1F7D">
                  <w:r w:rsidRPr="00AB1F7D">
                    <w:t>Beredskabskøretøj over 3500 kg.</w:t>
                  </w:r>
                </w:p>
              </w:tc>
              <w:tc>
                <w:tcPr>
                  <w:tcW w:w="0" w:type="auto"/>
                  <w:tcBorders>
                    <w:top w:val="single" w:sz="8" w:space="0" w:color="000000"/>
                    <w:left w:val="nil"/>
                    <w:bottom w:val="single" w:sz="8" w:space="0" w:color="000000"/>
                    <w:right w:val="single" w:sz="8" w:space="0" w:color="000000"/>
                  </w:tcBorders>
                  <w:hideMark/>
                </w:tcPr>
                <w:p w14:paraId="62EB40E7" w14:textId="7B499C82" w:rsidR="00AB1F7D" w:rsidRPr="00AB1F7D" w:rsidRDefault="00744D7E" w:rsidP="00AB1F7D">
                  <w:r>
                    <w:t xml:space="preserve"> </w:t>
                  </w:r>
                  <w:r w:rsidRPr="00744D7E">
                    <w:t>1.731</w:t>
                  </w:r>
                  <w:r>
                    <w:t>,00</w:t>
                  </w:r>
                </w:p>
              </w:tc>
            </w:tr>
            <w:tr w:rsidR="00AB1F7D" w:rsidRPr="00AB1F7D" w14:paraId="00BFAD15" w14:textId="77777777">
              <w:tc>
                <w:tcPr>
                  <w:tcW w:w="0" w:type="auto"/>
                  <w:tcBorders>
                    <w:top w:val="single" w:sz="8" w:space="0" w:color="000000"/>
                    <w:left w:val="single" w:sz="8" w:space="0" w:color="000000"/>
                    <w:bottom w:val="single" w:sz="8" w:space="0" w:color="000000"/>
                    <w:right w:val="single" w:sz="8" w:space="0" w:color="000000"/>
                  </w:tcBorders>
                  <w:hideMark/>
                </w:tcPr>
                <w:p w14:paraId="5C0B6305" w14:textId="77777777" w:rsidR="00AB1F7D" w:rsidRPr="00AB1F7D" w:rsidRDefault="00AB1F7D" w:rsidP="00AB1F7D">
                  <w:r w:rsidRPr="00AB1F7D">
                    <w:t>Beredskabskran, stor</w:t>
                  </w:r>
                </w:p>
              </w:tc>
              <w:tc>
                <w:tcPr>
                  <w:tcW w:w="0" w:type="auto"/>
                  <w:tcBorders>
                    <w:top w:val="single" w:sz="8" w:space="0" w:color="000000"/>
                    <w:left w:val="nil"/>
                    <w:bottom w:val="single" w:sz="8" w:space="0" w:color="000000"/>
                    <w:right w:val="single" w:sz="8" w:space="0" w:color="000000"/>
                  </w:tcBorders>
                  <w:hideMark/>
                </w:tcPr>
                <w:p w14:paraId="3BE2A423" w14:textId="12AE42C0" w:rsidR="00AB1F7D" w:rsidRPr="00AB1F7D" w:rsidRDefault="00FA02B3" w:rsidP="00AB1F7D">
                  <w:r>
                    <w:t xml:space="preserve"> 8.256,00</w:t>
                  </w:r>
                </w:p>
              </w:tc>
            </w:tr>
            <w:tr w:rsidR="00AB1F7D" w:rsidRPr="00AB1F7D" w14:paraId="10DAC743" w14:textId="77777777">
              <w:tc>
                <w:tcPr>
                  <w:tcW w:w="0" w:type="auto"/>
                  <w:tcBorders>
                    <w:top w:val="single" w:sz="8" w:space="0" w:color="000000"/>
                    <w:left w:val="single" w:sz="8" w:space="0" w:color="000000"/>
                    <w:bottom w:val="single" w:sz="18" w:space="0" w:color="000000"/>
                    <w:right w:val="single" w:sz="8" w:space="0" w:color="000000"/>
                  </w:tcBorders>
                  <w:hideMark/>
                </w:tcPr>
                <w:p w14:paraId="545FB45A" w14:textId="77777777" w:rsidR="00AB1F7D" w:rsidRPr="00AB1F7D" w:rsidRDefault="00AB1F7D" w:rsidP="00AB1F7D">
                  <w:r w:rsidRPr="00AB1F7D">
                    <w:t>Materialer</w:t>
                  </w:r>
                </w:p>
              </w:tc>
              <w:tc>
                <w:tcPr>
                  <w:tcW w:w="0" w:type="auto"/>
                  <w:tcBorders>
                    <w:top w:val="single" w:sz="8" w:space="0" w:color="000000"/>
                    <w:left w:val="nil"/>
                    <w:bottom w:val="single" w:sz="18" w:space="0" w:color="000000"/>
                    <w:right w:val="single" w:sz="8" w:space="0" w:color="000000"/>
                  </w:tcBorders>
                  <w:hideMark/>
                </w:tcPr>
                <w:p w14:paraId="7696C399" w14:textId="77777777" w:rsidR="00AB1F7D" w:rsidRPr="00AB1F7D" w:rsidRDefault="00AB1F7D" w:rsidP="00AB1F7D">
                  <w:r w:rsidRPr="00AB1F7D">
                    <w:t>Efter forbrug*</w:t>
                  </w:r>
                </w:p>
              </w:tc>
            </w:tr>
          </w:tbl>
          <w:p w14:paraId="341B006D" w14:textId="77777777" w:rsidR="00AB1F7D" w:rsidRPr="00AB1F7D" w:rsidRDefault="00AB1F7D" w:rsidP="00AB1F7D"/>
        </w:tc>
      </w:tr>
    </w:tbl>
    <w:p w14:paraId="1EB17238" w14:textId="77777777" w:rsidR="00AB1F7D" w:rsidRPr="00AB1F7D" w:rsidRDefault="00AB1F7D" w:rsidP="00AB1F7D">
      <w:bookmarkStart w:id="2" w:name="_Hlk210286479"/>
      <w:r w:rsidRPr="00AB1F7D">
        <w:lastRenderedPageBreak/>
        <w:t>* Der pålægges den til enhver tid gældende IPO-sats.</w:t>
      </w:r>
    </w:p>
    <w:bookmarkEnd w:id="2"/>
    <w:p w14:paraId="187798FA" w14:textId="77777777" w:rsidR="00AB1F7D" w:rsidRPr="00AB1F7D" w:rsidRDefault="00000000" w:rsidP="00AB1F7D">
      <w:r>
        <w:pict w14:anchorId="58D262E1">
          <v:rect id="_x0000_i1026" style="width:424.7pt;height:0" o:hrpct="0" o:hralign="center" o:hrstd="t" o:hr="t" fillcolor="#a0a0a0" stroked="f"/>
        </w:pict>
      </w:r>
    </w:p>
    <w:p w14:paraId="3F345F00" w14:textId="77777777" w:rsidR="00AB1F7D" w:rsidRPr="00AB1F7D" w:rsidRDefault="00AB1F7D" w:rsidP="00AB1F7D">
      <w:pPr>
        <w:rPr>
          <w:b/>
          <w:bCs/>
        </w:rPr>
      </w:pPr>
      <w:r w:rsidRPr="00AB1F7D">
        <w:rPr>
          <w:b/>
          <w:bCs/>
        </w:rPr>
        <w:t>Bilag 2</w:t>
      </w:r>
    </w:p>
    <w:p w14:paraId="572D54F8" w14:textId="1D9F569F" w:rsidR="00AB1F7D" w:rsidRPr="00AB1F7D" w:rsidRDefault="00AB1F7D" w:rsidP="00AB1F7D">
      <w:r w:rsidRPr="00AB1F7D">
        <w:rPr>
          <w:b/>
          <w:bCs/>
        </w:rPr>
        <w:t>Gebyrer i forbindelse med tredjepartsprojekter, jf. § 2</w:t>
      </w:r>
      <w:r w:rsidR="00E543AC">
        <w:rPr>
          <w:b/>
          <w:bCs/>
        </w:rPr>
        <w:t>, stk. 1</w:t>
      </w:r>
      <w:r w:rsidRPr="00AB1F7D">
        <w:rPr>
          <w:b/>
          <w:bCs/>
        </w:rPr>
        <w:t>.</w:t>
      </w:r>
    </w:p>
    <w:tbl>
      <w:tblPr>
        <w:tblW w:w="0" w:type="auto"/>
        <w:tblCellMar>
          <w:left w:w="0" w:type="dxa"/>
          <w:right w:w="0" w:type="dxa"/>
        </w:tblCellMar>
        <w:tblLook w:val="04A0" w:firstRow="1" w:lastRow="0" w:firstColumn="1" w:lastColumn="0" w:noHBand="0" w:noVBand="1"/>
      </w:tblPr>
      <w:tblGrid>
        <w:gridCol w:w="9026"/>
      </w:tblGrid>
      <w:tr w:rsidR="00AB1F7D" w:rsidRPr="00AB1F7D" w14:paraId="43472678" w14:textId="77777777" w:rsidTr="00AB1F7D">
        <w:tc>
          <w:tcPr>
            <w:tcW w:w="0" w:type="auto"/>
            <w:tcBorders>
              <w:top w:val="nil"/>
              <w:left w:val="nil"/>
              <w:bottom w:val="nil"/>
              <w:right w:val="nil"/>
            </w:tcBorders>
            <w:hideMark/>
          </w:tcPr>
          <w:tbl>
            <w:tblPr>
              <w:tblW w:w="9015" w:type="dxa"/>
              <w:tblCellMar>
                <w:top w:w="15" w:type="dxa"/>
                <w:left w:w="15" w:type="dxa"/>
                <w:bottom w:w="15" w:type="dxa"/>
                <w:right w:w="15" w:type="dxa"/>
              </w:tblCellMar>
              <w:tblLook w:val="04A0" w:firstRow="1" w:lastRow="0" w:firstColumn="1" w:lastColumn="0" w:noHBand="0" w:noVBand="1"/>
            </w:tblPr>
            <w:tblGrid>
              <w:gridCol w:w="6369"/>
              <w:gridCol w:w="2646"/>
            </w:tblGrid>
            <w:tr w:rsidR="00AB1F7D" w:rsidRPr="00AB1F7D" w14:paraId="39801E83"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0121A35C" w14:textId="77777777" w:rsidR="00AB1F7D" w:rsidRPr="00AB1F7D" w:rsidRDefault="00AB1F7D" w:rsidP="00AB1F7D">
                  <w:r w:rsidRPr="00AB1F7D">
                    <w:rPr>
                      <w:b/>
                      <w:bCs/>
                    </w:rPr>
                    <w:t>Tredjepartsprojekter</w:t>
                  </w:r>
                </w:p>
              </w:tc>
              <w:tc>
                <w:tcPr>
                  <w:tcW w:w="2646" w:type="dxa"/>
                  <w:tcBorders>
                    <w:top w:val="single" w:sz="8" w:space="0" w:color="000000"/>
                    <w:left w:val="nil"/>
                    <w:bottom w:val="single" w:sz="8" w:space="0" w:color="000000"/>
                    <w:right w:val="single" w:sz="8" w:space="0" w:color="000000"/>
                  </w:tcBorders>
                  <w:hideMark/>
                </w:tcPr>
                <w:p w14:paraId="0284BE2B" w14:textId="77777777" w:rsidR="00AB1F7D" w:rsidRPr="00AB1F7D" w:rsidRDefault="00AB1F7D" w:rsidP="00AB1F7D">
                  <w:r w:rsidRPr="00AB1F7D">
                    <w:rPr>
                      <w:b/>
                      <w:bCs/>
                    </w:rPr>
                    <w:t>Pris [kr./time]</w:t>
                  </w:r>
                </w:p>
              </w:tc>
            </w:tr>
            <w:tr w:rsidR="00AB1F7D" w:rsidRPr="00AB1F7D" w14:paraId="3AA76EE2"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031F50FC" w14:textId="77777777" w:rsidR="00AB1F7D" w:rsidRPr="00AB1F7D" w:rsidRDefault="00AB1F7D" w:rsidP="00AB1F7D">
                  <w:r w:rsidRPr="00AB1F7D">
                    <w:t>3. parts koordinator</w:t>
                  </w:r>
                </w:p>
              </w:tc>
              <w:tc>
                <w:tcPr>
                  <w:tcW w:w="2646" w:type="dxa"/>
                  <w:tcBorders>
                    <w:top w:val="single" w:sz="8" w:space="0" w:color="000000"/>
                    <w:left w:val="nil"/>
                    <w:bottom w:val="single" w:sz="8" w:space="0" w:color="000000"/>
                    <w:right w:val="single" w:sz="8" w:space="0" w:color="000000"/>
                  </w:tcBorders>
                  <w:hideMark/>
                </w:tcPr>
                <w:p w14:paraId="6372800D" w14:textId="53E600A5" w:rsidR="00AB1F7D" w:rsidRPr="00AB1F7D" w:rsidRDefault="008140FD" w:rsidP="00AB1F7D">
                  <w:r>
                    <w:t xml:space="preserve"> </w:t>
                  </w:r>
                  <w:r w:rsidR="00B9049A" w:rsidRPr="00B9049A">
                    <w:t>953</w:t>
                  </w:r>
                  <w:r w:rsidR="00BB015C">
                    <w:t>,00</w:t>
                  </w:r>
                </w:p>
              </w:tc>
            </w:tr>
            <w:tr w:rsidR="00AB1F7D" w:rsidRPr="00AB1F7D" w14:paraId="2EEAB3B7"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44559DC2" w14:textId="77777777" w:rsidR="00AB1F7D" w:rsidRPr="00AB1F7D" w:rsidRDefault="00AB1F7D" w:rsidP="00AB1F7D">
                  <w:r w:rsidRPr="00AB1F7D">
                    <w:t>Fagressource</w:t>
                  </w:r>
                </w:p>
              </w:tc>
              <w:tc>
                <w:tcPr>
                  <w:tcW w:w="2646" w:type="dxa"/>
                  <w:tcBorders>
                    <w:top w:val="single" w:sz="8" w:space="0" w:color="000000"/>
                    <w:left w:val="nil"/>
                    <w:bottom w:val="single" w:sz="8" w:space="0" w:color="000000"/>
                    <w:right w:val="single" w:sz="8" w:space="0" w:color="000000"/>
                  </w:tcBorders>
                  <w:hideMark/>
                </w:tcPr>
                <w:p w14:paraId="2391E429" w14:textId="6B5EC1A1" w:rsidR="00AB1F7D" w:rsidRPr="00AB1F7D" w:rsidRDefault="00BB015C" w:rsidP="00AB1F7D">
                  <w:r>
                    <w:t xml:space="preserve"> </w:t>
                  </w:r>
                  <w:r w:rsidRPr="00BB015C">
                    <w:t>1.052</w:t>
                  </w:r>
                  <w:r>
                    <w:t>,00</w:t>
                  </w:r>
                </w:p>
              </w:tc>
            </w:tr>
            <w:tr w:rsidR="00AB1F7D" w:rsidRPr="00AB1F7D" w14:paraId="60F08566"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7CFD3D82" w14:textId="56FC482F" w:rsidR="00AB1F7D" w:rsidRPr="00AB1F7D" w:rsidRDefault="00D373F1" w:rsidP="00AB1F7D">
                  <w:r w:rsidRPr="00D373F1">
                    <w:t>Trafik/stadieplanlægger</w:t>
                  </w:r>
                </w:p>
              </w:tc>
              <w:tc>
                <w:tcPr>
                  <w:tcW w:w="2646" w:type="dxa"/>
                  <w:tcBorders>
                    <w:top w:val="single" w:sz="8" w:space="0" w:color="000000"/>
                    <w:left w:val="nil"/>
                    <w:bottom w:val="single" w:sz="8" w:space="0" w:color="000000"/>
                    <w:right w:val="single" w:sz="8" w:space="0" w:color="000000"/>
                  </w:tcBorders>
                  <w:hideMark/>
                </w:tcPr>
                <w:p w14:paraId="1A2D8FC0" w14:textId="41709923" w:rsidR="00AB1F7D" w:rsidRPr="00AB1F7D" w:rsidRDefault="00D373F1" w:rsidP="00AB1F7D">
                  <w:r>
                    <w:t xml:space="preserve"> </w:t>
                  </w:r>
                  <w:r w:rsidRPr="00D373F1">
                    <w:t>905</w:t>
                  </w:r>
                  <w:r>
                    <w:t>,00</w:t>
                  </w:r>
                </w:p>
              </w:tc>
            </w:tr>
            <w:tr w:rsidR="00AB1F7D" w:rsidRPr="00AB1F7D" w14:paraId="4F63ECDD"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063A934B" w14:textId="77777777" w:rsidR="00AB1F7D" w:rsidRPr="00AB1F7D" w:rsidRDefault="00AB1F7D" w:rsidP="00AB1F7D">
                  <w:r w:rsidRPr="00AB1F7D">
                    <w:t>S&amp;I koordinator</w:t>
                  </w:r>
                </w:p>
              </w:tc>
              <w:tc>
                <w:tcPr>
                  <w:tcW w:w="2646" w:type="dxa"/>
                  <w:tcBorders>
                    <w:top w:val="single" w:sz="8" w:space="0" w:color="000000"/>
                    <w:left w:val="nil"/>
                    <w:bottom w:val="single" w:sz="8" w:space="0" w:color="000000"/>
                    <w:right w:val="single" w:sz="8" w:space="0" w:color="000000"/>
                  </w:tcBorders>
                  <w:hideMark/>
                </w:tcPr>
                <w:p w14:paraId="103153AE" w14:textId="7775837E" w:rsidR="00AB1F7D" w:rsidRPr="00AB1F7D" w:rsidRDefault="00BE42A5" w:rsidP="00AB1F7D">
                  <w:r w:rsidRPr="00BE42A5">
                    <w:t>867</w:t>
                  </w:r>
                  <w:r>
                    <w:t>,00</w:t>
                  </w:r>
                </w:p>
              </w:tc>
            </w:tr>
            <w:tr w:rsidR="00AB1F7D" w:rsidRPr="00AB1F7D" w14:paraId="789AEDCE"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4782AC08" w14:textId="4908BAF2" w:rsidR="00AB1F7D" w:rsidRPr="00AB1F7D" w:rsidRDefault="00E63397" w:rsidP="00AB1F7D">
                  <w:r w:rsidRPr="00E63397">
                    <w:t>Sikkerheds</w:t>
                  </w:r>
                  <w:r w:rsidR="00C069F5">
                    <w:t>-</w:t>
                  </w:r>
                  <w:r w:rsidRPr="00E63397">
                    <w:t>/arbejdsmiljøkoordinator</w:t>
                  </w:r>
                </w:p>
              </w:tc>
              <w:tc>
                <w:tcPr>
                  <w:tcW w:w="2646" w:type="dxa"/>
                  <w:tcBorders>
                    <w:top w:val="single" w:sz="8" w:space="0" w:color="000000"/>
                    <w:left w:val="nil"/>
                    <w:bottom w:val="single" w:sz="8" w:space="0" w:color="000000"/>
                    <w:right w:val="single" w:sz="8" w:space="0" w:color="000000"/>
                  </w:tcBorders>
                  <w:hideMark/>
                </w:tcPr>
                <w:p w14:paraId="7B0E8F43" w14:textId="557A0715" w:rsidR="00AB1F7D" w:rsidRPr="00AB1F7D" w:rsidRDefault="00E63397" w:rsidP="00AB1F7D">
                  <w:r>
                    <w:t xml:space="preserve"> </w:t>
                  </w:r>
                  <w:r w:rsidRPr="00E63397">
                    <w:t>823</w:t>
                  </w:r>
                  <w:r w:rsidR="006573D7">
                    <w:t>,00</w:t>
                  </w:r>
                </w:p>
              </w:tc>
            </w:tr>
            <w:tr w:rsidR="00AC58C9" w:rsidRPr="00AB1F7D" w14:paraId="24E5EA9A" w14:textId="77777777" w:rsidTr="00E543AC">
              <w:tc>
                <w:tcPr>
                  <w:tcW w:w="6369" w:type="dxa"/>
                  <w:tcBorders>
                    <w:top w:val="single" w:sz="8" w:space="0" w:color="000000"/>
                    <w:left w:val="single" w:sz="8" w:space="0" w:color="000000"/>
                    <w:bottom w:val="single" w:sz="8" w:space="0" w:color="000000"/>
                    <w:right w:val="single" w:sz="8" w:space="0" w:color="000000"/>
                  </w:tcBorders>
                </w:tcPr>
                <w:p w14:paraId="14648248" w14:textId="75C8EBFE" w:rsidR="00AC58C9" w:rsidRPr="00AB1F7D" w:rsidRDefault="00AC58C9" w:rsidP="00AB1F7D">
                  <w:r>
                    <w:t>Teamleder</w:t>
                  </w:r>
                </w:p>
              </w:tc>
              <w:tc>
                <w:tcPr>
                  <w:tcW w:w="2646" w:type="dxa"/>
                  <w:tcBorders>
                    <w:top w:val="single" w:sz="8" w:space="0" w:color="000000"/>
                    <w:left w:val="nil"/>
                    <w:bottom w:val="single" w:sz="8" w:space="0" w:color="000000"/>
                    <w:right w:val="single" w:sz="8" w:space="0" w:color="000000"/>
                  </w:tcBorders>
                </w:tcPr>
                <w:p w14:paraId="6EE6BCCD" w14:textId="51215044" w:rsidR="00AC58C9" w:rsidRPr="00AB1F7D" w:rsidRDefault="00BE42A5" w:rsidP="00AB1F7D">
                  <w:r w:rsidRPr="00BE42A5">
                    <w:t>1.119</w:t>
                  </w:r>
                  <w:r>
                    <w:t>,00</w:t>
                  </w:r>
                </w:p>
              </w:tc>
            </w:tr>
            <w:tr w:rsidR="00AB1F7D" w:rsidRPr="00AB1F7D" w14:paraId="7E89467E"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6AA1EA66" w14:textId="55770D9A" w:rsidR="00AB1F7D" w:rsidRPr="00AB1F7D" w:rsidRDefault="00AB1F7D" w:rsidP="00AB1F7D">
                  <w:r w:rsidRPr="00AB1F7D">
                    <w:t>Økonomisupporter</w:t>
                  </w:r>
                  <w:r w:rsidR="00AC58C9">
                    <w:t xml:space="preserve">                                                                                     </w:t>
                  </w:r>
                </w:p>
              </w:tc>
              <w:tc>
                <w:tcPr>
                  <w:tcW w:w="2646" w:type="dxa"/>
                  <w:tcBorders>
                    <w:top w:val="single" w:sz="8" w:space="0" w:color="000000"/>
                    <w:left w:val="nil"/>
                    <w:bottom w:val="single" w:sz="8" w:space="0" w:color="000000"/>
                    <w:right w:val="single" w:sz="8" w:space="0" w:color="000000"/>
                  </w:tcBorders>
                  <w:hideMark/>
                </w:tcPr>
                <w:p w14:paraId="60AA40EA" w14:textId="2612BDFB" w:rsidR="00AB1F7D" w:rsidRPr="00AB1F7D" w:rsidRDefault="004E3BB2" w:rsidP="00AB1F7D">
                  <w:r w:rsidRPr="004E3BB2">
                    <w:t>687</w:t>
                  </w:r>
                  <w:r>
                    <w:t>,00</w:t>
                  </w:r>
                </w:p>
              </w:tc>
            </w:tr>
            <w:tr w:rsidR="00AB1F7D" w:rsidRPr="00AB1F7D" w14:paraId="3632149B" w14:textId="77777777" w:rsidTr="00E543AC">
              <w:tc>
                <w:tcPr>
                  <w:tcW w:w="6369" w:type="dxa"/>
                  <w:tcBorders>
                    <w:top w:val="single" w:sz="8" w:space="0" w:color="000000"/>
                    <w:left w:val="single" w:sz="8" w:space="0" w:color="000000"/>
                    <w:bottom w:val="single" w:sz="18" w:space="0" w:color="000000"/>
                    <w:right w:val="single" w:sz="8" w:space="0" w:color="000000"/>
                  </w:tcBorders>
                  <w:hideMark/>
                </w:tcPr>
                <w:p w14:paraId="736248C8" w14:textId="77777777" w:rsidR="00AB1F7D" w:rsidRPr="00AB1F7D" w:rsidRDefault="00AB1F7D" w:rsidP="00AB1F7D">
                  <w:r w:rsidRPr="00AB1F7D">
                    <w:t>Sektionschef</w:t>
                  </w:r>
                </w:p>
              </w:tc>
              <w:tc>
                <w:tcPr>
                  <w:tcW w:w="2646" w:type="dxa"/>
                  <w:tcBorders>
                    <w:top w:val="single" w:sz="8" w:space="0" w:color="000000"/>
                    <w:left w:val="nil"/>
                    <w:bottom w:val="single" w:sz="18" w:space="0" w:color="000000"/>
                    <w:right w:val="single" w:sz="8" w:space="0" w:color="000000"/>
                  </w:tcBorders>
                  <w:hideMark/>
                </w:tcPr>
                <w:p w14:paraId="1C8F07FC" w14:textId="0859E7EF" w:rsidR="00AB1F7D" w:rsidRPr="00AB1F7D" w:rsidRDefault="00BE42A5" w:rsidP="00AB1F7D">
                  <w:r w:rsidRPr="00BE42A5">
                    <w:t>1.311</w:t>
                  </w:r>
                  <w:r>
                    <w:t>,00</w:t>
                  </w:r>
                </w:p>
              </w:tc>
            </w:tr>
          </w:tbl>
          <w:p w14:paraId="3A4D51C8" w14:textId="77777777" w:rsidR="00AB1F7D" w:rsidRPr="00AB1F7D" w:rsidRDefault="00AB1F7D" w:rsidP="00AB1F7D"/>
        </w:tc>
      </w:tr>
      <w:tr w:rsidR="00A84F9C" w:rsidRPr="00AB1F7D" w14:paraId="46B9C888" w14:textId="77777777" w:rsidTr="00AB1F7D">
        <w:tc>
          <w:tcPr>
            <w:tcW w:w="0" w:type="auto"/>
            <w:tcBorders>
              <w:top w:val="nil"/>
              <w:left w:val="nil"/>
              <w:bottom w:val="nil"/>
              <w:right w:val="nil"/>
            </w:tcBorders>
          </w:tcPr>
          <w:p w14:paraId="4F08E732" w14:textId="77777777" w:rsidR="00A84F9C" w:rsidRDefault="00A84F9C" w:rsidP="00AB1F7D">
            <w:pPr>
              <w:rPr>
                <w:b/>
                <w:bCs/>
              </w:rPr>
            </w:pPr>
          </w:p>
          <w:tbl>
            <w:tblPr>
              <w:tblStyle w:val="Tabel-Gitter"/>
              <w:tblW w:w="0" w:type="auto"/>
              <w:tblLook w:val="04A0" w:firstRow="1" w:lastRow="0" w:firstColumn="1" w:lastColumn="0" w:noHBand="0" w:noVBand="1"/>
            </w:tblPr>
            <w:tblGrid>
              <w:gridCol w:w="6374"/>
              <w:gridCol w:w="2642"/>
            </w:tblGrid>
            <w:tr w:rsidR="0016413B" w14:paraId="362327AF" w14:textId="77777777" w:rsidTr="000F241F">
              <w:tc>
                <w:tcPr>
                  <w:tcW w:w="6374" w:type="dxa"/>
                </w:tcPr>
                <w:p w14:paraId="7B3B1F51" w14:textId="04C225E6" w:rsidR="0016413B" w:rsidRDefault="00E041B6" w:rsidP="00AB1F7D">
                  <w:pPr>
                    <w:rPr>
                      <w:b/>
                      <w:bCs/>
                    </w:rPr>
                  </w:pPr>
                  <w:r>
                    <w:rPr>
                      <w:b/>
                      <w:bCs/>
                    </w:rPr>
                    <w:t xml:space="preserve">Tredjepartsprojekter </w:t>
                  </w:r>
                </w:p>
              </w:tc>
              <w:tc>
                <w:tcPr>
                  <w:tcW w:w="2642" w:type="dxa"/>
                </w:tcPr>
                <w:p w14:paraId="262D625C" w14:textId="7B9D94E2" w:rsidR="0016413B" w:rsidRDefault="0016413B" w:rsidP="00AB1F7D">
                  <w:pPr>
                    <w:rPr>
                      <w:b/>
                      <w:bCs/>
                    </w:rPr>
                  </w:pPr>
                  <w:r>
                    <w:rPr>
                      <w:b/>
                      <w:bCs/>
                    </w:rPr>
                    <w:t>Pris [kr./kilometer]</w:t>
                  </w:r>
                </w:p>
              </w:tc>
            </w:tr>
            <w:tr w:rsidR="0016413B" w14:paraId="5D624E04" w14:textId="77777777" w:rsidTr="0016413B">
              <w:tc>
                <w:tcPr>
                  <w:tcW w:w="6374" w:type="dxa"/>
                </w:tcPr>
                <w:p w14:paraId="21503696" w14:textId="79D4FF6E" w:rsidR="0016413B" w:rsidRPr="00E877B2" w:rsidRDefault="00E041B6" w:rsidP="00AB1F7D">
                  <w:r w:rsidRPr="00E877B2">
                    <w:t xml:space="preserve">Kørsel </w:t>
                  </w:r>
                </w:p>
              </w:tc>
              <w:tc>
                <w:tcPr>
                  <w:tcW w:w="2642" w:type="dxa"/>
                </w:tcPr>
                <w:p w14:paraId="1D4AE5E5" w14:textId="16DC7187" w:rsidR="0016413B" w:rsidRPr="00E877B2" w:rsidRDefault="00E877B2" w:rsidP="00AB1F7D">
                  <w:r>
                    <w:t>2,23</w:t>
                  </w:r>
                </w:p>
              </w:tc>
            </w:tr>
          </w:tbl>
          <w:p w14:paraId="34F1F297" w14:textId="62503180" w:rsidR="0016413B" w:rsidRDefault="00D00E6F" w:rsidP="00AB1F7D">
            <w:pPr>
              <w:rPr>
                <w:b/>
                <w:bCs/>
              </w:rPr>
            </w:pPr>
            <w:r w:rsidRPr="00AB1F7D">
              <w:t>* Der pålægges den til enhver tid gældende IPO-sats.</w:t>
            </w:r>
          </w:p>
          <w:p w14:paraId="239A38D1" w14:textId="6AD58217" w:rsidR="00A84F9C" w:rsidRPr="00AB1F7D" w:rsidRDefault="00A84F9C" w:rsidP="00A84F9C">
            <w:r w:rsidRPr="00AB1F7D">
              <w:rPr>
                <w:b/>
                <w:bCs/>
              </w:rPr>
              <w:t>Gebyrer i forbindelse med tredjepartsprojekter, jf. § 2</w:t>
            </w:r>
            <w:r w:rsidR="00E543AC">
              <w:rPr>
                <w:b/>
                <w:bCs/>
              </w:rPr>
              <w:t>, stk. 4</w:t>
            </w:r>
            <w:r w:rsidRPr="00AB1F7D">
              <w:rPr>
                <w:b/>
                <w:bCs/>
              </w:rPr>
              <w:t>.</w:t>
            </w:r>
          </w:p>
          <w:tbl>
            <w:tblPr>
              <w:tblW w:w="9015" w:type="dxa"/>
              <w:tblCellMar>
                <w:top w:w="15" w:type="dxa"/>
                <w:left w:w="15" w:type="dxa"/>
                <w:bottom w:w="15" w:type="dxa"/>
                <w:right w:w="15" w:type="dxa"/>
              </w:tblCellMar>
              <w:tblLook w:val="04A0" w:firstRow="1" w:lastRow="0" w:firstColumn="1" w:lastColumn="0" w:noHBand="0" w:noVBand="1"/>
            </w:tblPr>
            <w:tblGrid>
              <w:gridCol w:w="6369"/>
              <w:gridCol w:w="2646"/>
            </w:tblGrid>
            <w:tr w:rsidR="005925AE" w:rsidRPr="00AB1F7D" w14:paraId="5585AEDB"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37B4AE88" w14:textId="5001A88A" w:rsidR="005925AE" w:rsidRPr="00AB1F7D" w:rsidRDefault="005925AE" w:rsidP="005925AE">
                  <w:r w:rsidRPr="00AB1F7D">
                    <w:rPr>
                      <w:b/>
                      <w:bCs/>
                    </w:rPr>
                    <w:t>Tredjepartsprojekter</w:t>
                  </w:r>
                  <w:r w:rsidR="00E543AC">
                    <w:rPr>
                      <w:b/>
                      <w:bCs/>
                    </w:rPr>
                    <w:t xml:space="preserve"> </w:t>
                  </w:r>
                  <w:r w:rsidR="00E543AC" w:rsidRPr="00E543AC">
                    <w:rPr>
                      <w:b/>
                      <w:bCs/>
                    </w:rPr>
                    <w:t>vedrørende ledningsanlæg</w:t>
                  </w:r>
                </w:p>
              </w:tc>
              <w:tc>
                <w:tcPr>
                  <w:tcW w:w="2646" w:type="dxa"/>
                  <w:tcBorders>
                    <w:top w:val="single" w:sz="8" w:space="0" w:color="000000"/>
                    <w:left w:val="nil"/>
                    <w:bottom w:val="single" w:sz="8" w:space="0" w:color="000000"/>
                    <w:right w:val="single" w:sz="8" w:space="0" w:color="000000"/>
                  </w:tcBorders>
                  <w:hideMark/>
                </w:tcPr>
                <w:p w14:paraId="29985F1D" w14:textId="3603DE86" w:rsidR="005925AE" w:rsidRPr="00AB1F7D" w:rsidRDefault="005925AE" w:rsidP="005925AE">
                  <w:r>
                    <w:rPr>
                      <w:b/>
                      <w:bCs/>
                    </w:rPr>
                    <w:t xml:space="preserve">Samlet </w:t>
                  </w:r>
                  <w:r w:rsidR="008C7F7C">
                    <w:rPr>
                      <w:b/>
                      <w:bCs/>
                    </w:rPr>
                    <w:t xml:space="preserve">fast </w:t>
                  </w:r>
                  <w:r>
                    <w:rPr>
                      <w:b/>
                      <w:bCs/>
                    </w:rPr>
                    <w:t>p</w:t>
                  </w:r>
                  <w:r w:rsidRPr="00AB1F7D">
                    <w:rPr>
                      <w:b/>
                      <w:bCs/>
                    </w:rPr>
                    <w:t>ris</w:t>
                  </w:r>
                  <w:r>
                    <w:rPr>
                      <w:b/>
                      <w:bCs/>
                    </w:rPr>
                    <w:t xml:space="preserve"> i kr. </w:t>
                  </w:r>
                </w:p>
              </w:tc>
            </w:tr>
            <w:tr w:rsidR="005925AE" w:rsidRPr="00AB1F7D" w14:paraId="56AD84D5"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0491E0CD" w14:textId="155865C6" w:rsidR="005925AE" w:rsidRPr="00AB1F7D" w:rsidRDefault="00E543AC" w:rsidP="005925AE">
                  <w:r>
                    <w:t>Strømpeforing (</w:t>
                  </w:r>
                  <w:proofErr w:type="spellStart"/>
                  <w:r>
                    <w:t>r</w:t>
                  </w:r>
                  <w:r w:rsidRPr="001B506C">
                    <w:t>elining</w:t>
                  </w:r>
                  <w:proofErr w:type="spellEnd"/>
                  <w:r>
                    <w:t>)</w:t>
                  </w:r>
                  <w:r w:rsidRPr="001B506C">
                    <w:t>, kabeltræk i eks</w:t>
                  </w:r>
                  <w:r>
                    <w:t>isterende rør, rørsprængning og lignende mindre sager.</w:t>
                  </w:r>
                </w:p>
              </w:tc>
              <w:tc>
                <w:tcPr>
                  <w:tcW w:w="2646" w:type="dxa"/>
                  <w:tcBorders>
                    <w:top w:val="single" w:sz="8" w:space="0" w:color="000000"/>
                    <w:left w:val="nil"/>
                    <w:bottom w:val="single" w:sz="8" w:space="0" w:color="000000"/>
                    <w:right w:val="single" w:sz="8" w:space="0" w:color="000000"/>
                  </w:tcBorders>
                  <w:hideMark/>
                </w:tcPr>
                <w:p w14:paraId="6B69D8C2" w14:textId="1466CAE2" w:rsidR="005925AE" w:rsidRPr="00E877B2" w:rsidRDefault="00116465" w:rsidP="005925AE">
                  <w:pPr>
                    <w:rPr>
                      <w:rFonts w:ascii="Segoe UI" w:hAnsi="Segoe UI" w:cs="Segoe UI"/>
                      <w:color w:val="323232"/>
                      <w:sz w:val="20"/>
                      <w:szCs w:val="20"/>
                    </w:rPr>
                  </w:pPr>
                  <w:r>
                    <w:rPr>
                      <w:rFonts w:ascii="Segoe UI" w:hAnsi="Segoe UI" w:cs="Segoe UI"/>
                      <w:color w:val="323232"/>
                      <w:sz w:val="20"/>
                      <w:szCs w:val="20"/>
                    </w:rPr>
                    <w:t>4.593,00</w:t>
                  </w:r>
                </w:p>
              </w:tc>
            </w:tr>
            <w:tr w:rsidR="005925AE" w:rsidRPr="00AB1F7D" w14:paraId="7E58DB12"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59CDD10B" w14:textId="63FA18CD" w:rsidR="005925AE" w:rsidRPr="00AB1F7D" w:rsidRDefault="00E543AC" w:rsidP="005925AE">
                  <w:r>
                    <w:t>Styret underboringer til og med Ø 200 mm</w:t>
                  </w:r>
                </w:p>
              </w:tc>
              <w:tc>
                <w:tcPr>
                  <w:tcW w:w="2646" w:type="dxa"/>
                  <w:tcBorders>
                    <w:top w:val="single" w:sz="8" w:space="0" w:color="000000"/>
                    <w:left w:val="nil"/>
                    <w:bottom w:val="single" w:sz="8" w:space="0" w:color="000000"/>
                    <w:right w:val="single" w:sz="8" w:space="0" w:color="000000"/>
                  </w:tcBorders>
                  <w:hideMark/>
                </w:tcPr>
                <w:p w14:paraId="47D981E4" w14:textId="2B6D8082" w:rsidR="005925AE" w:rsidRPr="005925AE" w:rsidRDefault="00BF1601" w:rsidP="005925AE">
                  <w:pPr>
                    <w:rPr>
                      <w:rFonts w:cs="Segoe UI"/>
                      <w:color w:val="323232"/>
                    </w:rPr>
                  </w:pPr>
                  <w:r w:rsidRPr="00BF1601">
                    <w:rPr>
                      <w:rFonts w:cs="Segoe UI"/>
                      <w:color w:val="323232"/>
                    </w:rPr>
                    <w:t>11.941</w:t>
                  </w:r>
                  <w:r>
                    <w:rPr>
                      <w:rFonts w:cs="Segoe UI"/>
                      <w:color w:val="323232"/>
                    </w:rPr>
                    <w:t>,00</w:t>
                  </w:r>
                </w:p>
              </w:tc>
            </w:tr>
            <w:tr w:rsidR="005925AE" w:rsidRPr="00AB1F7D" w14:paraId="1FF269D7"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31D93A2D" w14:textId="63414426" w:rsidR="005925AE" w:rsidRPr="00AB1F7D" w:rsidRDefault="00E543AC" w:rsidP="005925AE">
                  <w:r w:rsidRPr="001B506C">
                    <w:t xml:space="preserve">Styret </w:t>
                  </w:r>
                  <w:r>
                    <w:t>underboringer Ø 201</w:t>
                  </w:r>
                  <w:r w:rsidRPr="001B506C">
                    <w:t>-400</w:t>
                  </w:r>
                  <w:r>
                    <w:t xml:space="preserve"> </w:t>
                  </w:r>
                  <w:r w:rsidRPr="001B506C">
                    <w:t>mm</w:t>
                  </w:r>
                </w:p>
              </w:tc>
              <w:tc>
                <w:tcPr>
                  <w:tcW w:w="2646" w:type="dxa"/>
                  <w:tcBorders>
                    <w:top w:val="single" w:sz="8" w:space="0" w:color="000000"/>
                    <w:left w:val="nil"/>
                    <w:bottom w:val="single" w:sz="8" w:space="0" w:color="000000"/>
                    <w:right w:val="single" w:sz="8" w:space="0" w:color="000000"/>
                  </w:tcBorders>
                  <w:hideMark/>
                </w:tcPr>
                <w:p w14:paraId="759994E7" w14:textId="25409B2B" w:rsidR="005925AE" w:rsidRPr="005925AE" w:rsidRDefault="00BF1601" w:rsidP="005925AE">
                  <w:r w:rsidRPr="00BF1601">
                    <w:t>27.557</w:t>
                  </w:r>
                  <w:r>
                    <w:t>,00</w:t>
                  </w:r>
                </w:p>
              </w:tc>
            </w:tr>
            <w:tr w:rsidR="005925AE" w:rsidRPr="00AB1F7D" w14:paraId="565F76DF"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31D323C4" w14:textId="3B33D815" w:rsidR="005925AE" w:rsidRPr="00AB1F7D" w:rsidRDefault="00E543AC" w:rsidP="005925AE">
                  <w:proofErr w:type="gramStart"/>
                  <w:r>
                    <w:t>Pilotrørsg</w:t>
                  </w:r>
                  <w:r w:rsidRPr="001B506C">
                    <w:t>ennempresning</w:t>
                  </w:r>
                  <w:r>
                    <w:t xml:space="preserve">  &lt;</w:t>
                  </w:r>
                  <w:proofErr w:type="gramEnd"/>
                  <w:r>
                    <w:t xml:space="preserve"> Ø 2000 mm</w:t>
                  </w:r>
                </w:p>
              </w:tc>
              <w:tc>
                <w:tcPr>
                  <w:tcW w:w="2646" w:type="dxa"/>
                  <w:tcBorders>
                    <w:top w:val="single" w:sz="8" w:space="0" w:color="000000"/>
                    <w:left w:val="nil"/>
                    <w:bottom w:val="single" w:sz="8" w:space="0" w:color="000000"/>
                    <w:right w:val="single" w:sz="8" w:space="0" w:color="000000"/>
                  </w:tcBorders>
                  <w:hideMark/>
                </w:tcPr>
                <w:p w14:paraId="0C0FD4B2" w14:textId="2B1D136D" w:rsidR="005925AE" w:rsidRPr="005925AE" w:rsidRDefault="00995349" w:rsidP="005925AE">
                  <w:pPr>
                    <w:rPr>
                      <w:rFonts w:cs="Segoe UI"/>
                      <w:color w:val="323232"/>
                    </w:rPr>
                  </w:pPr>
                  <w:r w:rsidRPr="00995349">
                    <w:rPr>
                      <w:rFonts w:cs="Segoe UI"/>
                      <w:color w:val="323232"/>
                    </w:rPr>
                    <w:t>47.766</w:t>
                  </w:r>
                  <w:r>
                    <w:rPr>
                      <w:rFonts w:cs="Segoe UI"/>
                      <w:color w:val="323232"/>
                    </w:rPr>
                    <w:t>,00</w:t>
                  </w:r>
                </w:p>
              </w:tc>
            </w:tr>
            <w:tr w:rsidR="005925AE" w:rsidRPr="00AB1F7D" w14:paraId="7E78A2FE"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27602A6C" w14:textId="2593269A" w:rsidR="005925AE" w:rsidRPr="00AB1F7D" w:rsidRDefault="00E543AC" w:rsidP="005925AE">
                  <w:r w:rsidRPr="001B506C">
                    <w:lastRenderedPageBreak/>
                    <w:t>Mikrotunnelering</w:t>
                  </w:r>
                  <w:r>
                    <w:t xml:space="preserve"> &lt; Ø 2000 mm</w:t>
                  </w:r>
                </w:p>
              </w:tc>
              <w:tc>
                <w:tcPr>
                  <w:tcW w:w="2646" w:type="dxa"/>
                  <w:tcBorders>
                    <w:top w:val="single" w:sz="8" w:space="0" w:color="000000"/>
                    <w:left w:val="nil"/>
                    <w:bottom w:val="single" w:sz="8" w:space="0" w:color="000000"/>
                    <w:right w:val="single" w:sz="8" w:space="0" w:color="000000"/>
                  </w:tcBorders>
                  <w:hideMark/>
                </w:tcPr>
                <w:p w14:paraId="2F4829CE" w14:textId="6FA7392E" w:rsidR="005925AE" w:rsidRPr="005925AE" w:rsidRDefault="00995349" w:rsidP="005925AE">
                  <w:pPr>
                    <w:rPr>
                      <w:rFonts w:cs="Segoe UI"/>
                      <w:color w:val="323232"/>
                    </w:rPr>
                  </w:pPr>
                  <w:r w:rsidRPr="00995349">
                    <w:rPr>
                      <w:rFonts w:cs="Segoe UI"/>
                      <w:color w:val="323232"/>
                    </w:rPr>
                    <w:t>47.766</w:t>
                  </w:r>
                  <w:r>
                    <w:rPr>
                      <w:rFonts w:cs="Segoe UI"/>
                      <w:color w:val="323232"/>
                    </w:rPr>
                    <w:t>,00</w:t>
                  </w:r>
                </w:p>
              </w:tc>
            </w:tr>
            <w:tr w:rsidR="005925AE" w:rsidRPr="00AB1F7D" w14:paraId="057B9653" w14:textId="77777777" w:rsidTr="00E543AC">
              <w:tc>
                <w:tcPr>
                  <w:tcW w:w="6369" w:type="dxa"/>
                  <w:tcBorders>
                    <w:top w:val="single" w:sz="8" w:space="0" w:color="000000"/>
                    <w:left w:val="single" w:sz="8" w:space="0" w:color="000000"/>
                    <w:bottom w:val="single" w:sz="8" w:space="0" w:color="000000"/>
                    <w:right w:val="single" w:sz="8" w:space="0" w:color="000000"/>
                  </w:tcBorders>
                </w:tcPr>
                <w:p w14:paraId="7511DE56" w14:textId="5640ECDE" w:rsidR="005925AE" w:rsidRPr="00AB1F7D" w:rsidRDefault="00E543AC" w:rsidP="005925AE">
                  <w:r w:rsidRPr="001B506C">
                    <w:t xml:space="preserve">Ledningsanlæg uden </w:t>
                  </w:r>
                  <w:r>
                    <w:t>jernbanesikkerhedsmæssig vurdering (</w:t>
                  </w:r>
                  <w:r w:rsidRPr="001B506C">
                    <w:t>CSM</w:t>
                  </w:r>
                  <w:r>
                    <w:t>)</w:t>
                  </w:r>
                </w:p>
              </w:tc>
              <w:tc>
                <w:tcPr>
                  <w:tcW w:w="2646" w:type="dxa"/>
                  <w:tcBorders>
                    <w:top w:val="single" w:sz="8" w:space="0" w:color="000000"/>
                    <w:left w:val="nil"/>
                    <w:bottom w:val="single" w:sz="8" w:space="0" w:color="000000"/>
                    <w:right w:val="single" w:sz="8" w:space="0" w:color="000000"/>
                  </w:tcBorders>
                </w:tcPr>
                <w:p w14:paraId="498B7105" w14:textId="0782BC81" w:rsidR="005925AE" w:rsidRPr="005925AE" w:rsidRDefault="002143D7" w:rsidP="005925AE">
                  <w:pPr>
                    <w:rPr>
                      <w:rFonts w:cs="Segoe UI"/>
                      <w:color w:val="323232"/>
                    </w:rPr>
                  </w:pPr>
                  <w:r w:rsidRPr="002143D7">
                    <w:rPr>
                      <w:rFonts w:cs="Segoe UI"/>
                      <w:color w:val="323232"/>
                    </w:rPr>
                    <w:t>11.941</w:t>
                  </w:r>
                  <w:r>
                    <w:rPr>
                      <w:rFonts w:cs="Segoe UI"/>
                      <w:color w:val="323232"/>
                    </w:rPr>
                    <w:t>,00</w:t>
                  </w:r>
                </w:p>
              </w:tc>
            </w:tr>
            <w:tr w:rsidR="005925AE" w:rsidRPr="00AB1F7D" w14:paraId="794670C0" w14:textId="77777777" w:rsidTr="00E543AC">
              <w:tc>
                <w:tcPr>
                  <w:tcW w:w="6369" w:type="dxa"/>
                  <w:tcBorders>
                    <w:top w:val="single" w:sz="8" w:space="0" w:color="000000"/>
                    <w:left w:val="single" w:sz="8" w:space="0" w:color="000000"/>
                    <w:bottom w:val="single" w:sz="8" w:space="0" w:color="000000"/>
                    <w:right w:val="single" w:sz="8" w:space="0" w:color="000000"/>
                  </w:tcBorders>
                  <w:hideMark/>
                </w:tcPr>
                <w:p w14:paraId="7142A8E5" w14:textId="13347AA9" w:rsidR="005925AE" w:rsidRPr="00AB1F7D" w:rsidRDefault="00E543AC" w:rsidP="005925AE">
                  <w:r w:rsidRPr="001B506C">
                    <w:t>Forlængelse af</w:t>
                  </w:r>
                  <w:r>
                    <w:t xml:space="preserve"> </w:t>
                  </w:r>
                  <w:r w:rsidRPr="001B506C">
                    <w:t>tilladelse</w:t>
                  </w:r>
                  <w:r>
                    <w:t xml:space="preserve"> til ledningsanlæg udover gyldighedsperioden</w:t>
                  </w:r>
                  <w:r w:rsidRPr="001B506C">
                    <w:t xml:space="preserve"> eller for sent aflevering </w:t>
                  </w:r>
                  <w:r>
                    <w:t>af færdigmelding (t</w:t>
                  </w:r>
                  <w:r w:rsidRPr="001B506C">
                    <w:t>illæg 1</w:t>
                  </w:r>
                  <w:r>
                    <w:t>)</w:t>
                  </w:r>
                  <w:r w:rsidR="005925AE">
                    <w:t xml:space="preserve">                                                                                </w:t>
                  </w:r>
                </w:p>
              </w:tc>
              <w:tc>
                <w:tcPr>
                  <w:tcW w:w="2646" w:type="dxa"/>
                  <w:tcBorders>
                    <w:top w:val="single" w:sz="8" w:space="0" w:color="000000"/>
                    <w:left w:val="nil"/>
                    <w:bottom w:val="single" w:sz="8" w:space="0" w:color="000000"/>
                    <w:right w:val="single" w:sz="8" w:space="0" w:color="000000"/>
                  </w:tcBorders>
                  <w:hideMark/>
                </w:tcPr>
                <w:p w14:paraId="2556429E" w14:textId="550AED88" w:rsidR="005925AE" w:rsidRPr="005925AE" w:rsidRDefault="002143D7" w:rsidP="005925AE">
                  <w:pPr>
                    <w:rPr>
                      <w:rFonts w:cs="Segoe UI"/>
                      <w:color w:val="323232"/>
                    </w:rPr>
                  </w:pPr>
                  <w:r w:rsidRPr="002143D7">
                    <w:rPr>
                      <w:rFonts w:cs="Segoe UI"/>
                      <w:color w:val="323232"/>
                    </w:rPr>
                    <w:t>4.593</w:t>
                  </w:r>
                  <w:r>
                    <w:rPr>
                      <w:rFonts w:cs="Segoe UI"/>
                      <w:color w:val="323232"/>
                    </w:rPr>
                    <w:t>,00</w:t>
                  </w:r>
                </w:p>
              </w:tc>
            </w:tr>
            <w:tr w:rsidR="005925AE" w:rsidRPr="00AB1F7D" w14:paraId="553D3CEC" w14:textId="77777777" w:rsidTr="00E543AC">
              <w:tc>
                <w:tcPr>
                  <w:tcW w:w="6369" w:type="dxa"/>
                  <w:tcBorders>
                    <w:top w:val="single" w:sz="8" w:space="0" w:color="000000"/>
                    <w:left w:val="single" w:sz="8" w:space="0" w:color="000000"/>
                    <w:bottom w:val="single" w:sz="18" w:space="0" w:color="000000"/>
                    <w:right w:val="single" w:sz="8" w:space="0" w:color="000000"/>
                  </w:tcBorders>
                  <w:hideMark/>
                </w:tcPr>
                <w:p w14:paraId="1E606F49" w14:textId="4B8B17CF" w:rsidR="005925AE" w:rsidRPr="00AB1F7D" w:rsidRDefault="00E543AC" w:rsidP="005925AE">
                  <w:r>
                    <w:t>Projekteringsændring efter påbegyndt sagsbehandling, der ikke ændrer metodevalg</w:t>
                  </w:r>
                </w:p>
              </w:tc>
              <w:tc>
                <w:tcPr>
                  <w:tcW w:w="2646" w:type="dxa"/>
                  <w:tcBorders>
                    <w:top w:val="single" w:sz="8" w:space="0" w:color="000000"/>
                    <w:left w:val="nil"/>
                    <w:bottom w:val="single" w:sz="18" w:space="0" w:color="000000"/>
                    <w:right w:val="single" w:sz="8" w:space="0" w:color="000000"/>
                  </w:tcBorders>
                  <w:hideMark/>
                </w:tcPr>
                <w:p w14:paraId="749A0EF8" w14:textId="0E00DDF8" w:rsidR="005925AE" w:rsidRPr="005925AE" w:rsidRDefault="00627719" w:rsidP="005925AE">
                  <w:pPr>
                    <w:rPr>
                      <w:rFonts w:cs="Segoe UI"/>
                      <w:color w:val="323232"/>
                    </w:rPr>
                  </w:pPr>
                  <w:r w:rsidRPr="00627719">
                    <w:rPr>
                      <w:rFonts w:cs="Segoe UI"/>
                      <w:color w:val="323232"/>
                    </w:rPr>
                    <w:t>4.593</w:t>
                  </w:r>
                  <w:r>
                    <w:rPr>
                      <w:rFonts w:cs="Segoe UI"/>
                      <w:color w:val="323232"/>
                    </w:rPr>
                    <w:t>,00</w:t>
                  </w:r>
                </w:p>
              </w:tc>
            </w:tr>
          </w:tbl>
          <w:p w14:paraId="3D3F76B5" w14:textId="77777777" w:rsidR="00A84F9C" w:rsidRPr="00AB1F7D" w:rsidRDefault="00A84F9C" w:rsidP="00AB1F7D">
            <w:pPr>
              <w:rPr>
                <w:b/>
                <w:bCs/>
              </w:rPr>
            </w:pPr>
          </w:p>
        </w:tc>
      </w:tr>
    </w:tbl>
    <w:p w14:paraId="1B9BA802" w14:textId="77777777" w:rsidR="00AB1F7D" w:rsidRPr="00AB1F7D" w:rsidRDefault="00000000" w:rsidP="00AB1F7D">
      <w:r>
        <w:lastRenderedPageBreak/>
        <w:pict w14:anchorId="1A283180">
          <v:rect id="_x0000_i1027" style="width:424.7pt;height:0" o:hrpct="0" o:hralign="center" o:hrstd="t" o:hr="t" fillcolor="#a0a0a0" stroked="f"/>
        </w:pict>
      </w:r>
    </w:p>
    <w:p w14:paraId="3D89031C" w14:textId="77777777" w:rsidR="00AB1F7D" w:rsidRPr="00AB1F7D" w:rsidRDefault="00AB1F7D" w:rsidP="00AB1F7D">
      <w:pPr>
        <w:rPr>
          <w:b/>
          <w:bCs/>
        </w:rPr>
      </w:pPr>
      <w:r w:rsidRPr="00AB1F7D">
        <w:rPr>
          <w:b/>
          <w:bCs/>
        </w:rPr>
        <w:t>Bilag 3</w:t>
      </w:r>
    </w:p>
    <w:p w14:paraId="0E6AFAF4" w14:textId="77777777" w:rsidR="004D2A00" w:rsidRDefault="00AB1F7D">
      <w:pPr>
        <w:rPr>
          <w:b/>
          <w:bCs/>
        </w:rPr>
      </w:pPr>
      <w:r w:rsidRPr="00AB1F7D">
        <w:rPr>
          <w:b/>
          <w:bCs/>
        </w:rPr>
        <w:t>Gebyrer for kurser og uddannelser, jf. § 3.</w:t>
      </w:r>
    </w:p>
    <w:tbl>
      <w:tblPr>
        <w:tblStyle w:val="Tabel-Gitter"/>
        <w:tblW w:w="0" w:type="auto"/>
        <w:tblLook w:val="04A0" w:firstRow="1" w:lastRow="0" w:firstColumn="1" w:lastColumn="0" w:noHBand="0" w:noVBand="1"/>
      </w:tblPr>
      <w:tblGrid>
        <w:gridCol w:w="5949"/>
        <w:gridCol w:w="709"/>
        <w:gridCol w:w="2358"/>
      </w:tblGrid>
      <w:tr w:rsidR="004D2A00" w:rsidRPr="004D2A00" w14:paraId="78C5D921" w14:textId="77777777" w:rsidTr="00E877B2">
        <w:trPr>
          <w:trHeight w:val="315"/>
        </w:trPr>
        <w:tc>
          <w:tcPr>
            <w:tcW w:w="5949" w:type="dxa"/>
            <w:noWrap/>
            <w:hideMark/>
          </w:tcPr>
          <w:p w14:paraId="5021CCBA" w14:textId="77777777" w:rsidR="004D2A00" w:rsidRPr="004D2A00" w:rsidRDefault="004D2A00">
            <w:pPr>
              <w:rPr>
                <w:b/>
                <w:bCs/>
              </w:rPr>
            </w:pPr>
            <w:r w:rsidRPr="004D2A00">
              <w:rPr>
                <w:b/>
                <w:bCs/>
              </w:rPr>
              <w:t>Kursusnavn</w:t>
            </w:r>
          </w:p>
        </w:tc>
        <w:tc>
          <w:tcPr>
            <w:tcW w:w="709" w:type="dxa"/>
            <w:noWrap/>
            <w:hideMark/>
          </w:tcPr>
          <w:p w14:paraId="3BB7E080" w14:textId="77777777" w:rsidR="004D2A00" w:rsidRPr="004D2A00" w:rsidRDefault="004D2A00" w:rsidP="004D2A00">
            <w:pPr>
              <w:rPr>
                <w:b/>
                <w:bCs/>
              </w:rPr>
            </w:pPr>
            <w:r w:rsidRPr="004D2A00">
              <w:rPr>
                <w:b/>
                <w:bCs/>
              </w:rPr>
              <w:t>Type</w:t>
            </w:r>
          </w:p>
        </w:tc>
        <w:tc>
          <w:tcPr>
            <w:tcW w:w="2358" w:type="dxa"/>
            <w:hideMark/>
          </w:tcPr>
          <w:p w14:paraId="182C5BAE" w14:textId="60D51324" w:rsidR="004D2A00" w:rsidRPr="004D2A00" w:rsidRDefault="004D2A00" w:rsidP="004D2A00">
            <w:pPr>
              <w:rPr>
                <w:b/>
                <w:bCs/>
              </w:rPr>
            </w:pPr>
            <w:r w:rsidRPr="004D2A00">
              <w:rPr>
                <w:b/>
                <w:bCs/>
              </w:rPr>
              <w:t>Pris i kr. pr. deltager</w:t>
            </w:r>
          </w:p>
        </w:tc>
      </w:tr>
      <w:tr w:rsidR="004D2A00" w:rsidRPr="004D2A00" w14:paraId="11B8465D" w14:textId="77777777" w:rsidTr="00E877B2">
        <w:trPr>
          <w:trHeight w:val="315"/>
        </w:trPr>
        <w:tc>
          <w:tcPr>
            <w:tcW w:w="5949" w:type="dxa"/>
            <w:noWrap/>
            <w:hideMark/>
          </w:tcPr>
          <w:p w14:paraId="5927CCA9" w14:textId="77777777" w:rsidR="004D2A00" w:rsidRPr="004D2A00" w:rsidRDefault="004D2A00">
            <w:r w:rsidRPr="004D2A00">
              <w:t>BUES 2000 Overkørselsanlæg Grundkursus</w:t>
            </w:r>
          </w:p>
        </w:tc>
        <w:tc>
          <w:tcPr>
            <w:tcW w:w="709" w:type="dxa"/>
            <w:noWrap/>
            <w:hideMark/>
          </w:tcPr>
          <w:p w14:paraId="66E34B08" w14:textId="77777777" w:rsidR="004D2A00" w:rsidRPr="004D2A00" w:rsidRDefault="004D2A00" w:rsidP="004D2A00">
            <w:r w:rsidRPr="004D2A00">
              <w:t>B</w:t>
            </w:r>
          </w:p>
        </w:tc>
        <w:tc>
          <w:tcPr>
            <w:tcW w:w="2358" w:type="dxa"/>
            <w:noWrap/>
            <w:hideMark/>
          </w:tcPr>
          <w:p w14:paraId="38C2515E" w14:textId="77777777" w:rsidR="004D2A00" w:rsidRPr="004D2A00" w:rsidRDefault="004D2A00" w:rsidP="004D2A00">
            <w:r w:rsidRPr="004D2A00">
              <w:t>6.700</w:t>
            </w:r>
          </w:p>
        </w:tc>
      </w:tr>
      <w:tr w:rsidR="004D2A00" w:rsidRPr="004D2A00" w14:paraId="49A3F2D0" w14:textId="77777777" w:rsidTr="00E877B2">
        <w:trPr>
          <w:trHeight w:val="315"/>
        </w:trPr>
        <w:tc>
          <w:tcPr>
            <w:tcW w:w="5949" w:type="dxa"/>
            <w:noWrap/>
            <w:hideMark/>
          </w:tcPr>
          <w:p w14:paraId="65700EA3" w14:textId="77777777" w:rsidR="004D2A00" w:rsidRPr="004D2A00" w:rsidRDefault="004D2A00">
            <w:r w:rsidRPr="004D2A00">
              <w:t>BUES 2000 Overkørselsanlæg Fejlretning</w:t>
            </w:r>
          </w:p>
        </w:tc>
        <w:tc>
          <w:tcPr>
            <w:tcW w:w="709" w:type="dxa"/>
            <w:noWrap/>
            <w:hideMark/>
          </w:tcPr>
          <w:p w14:paraId="16EE6D8A" w14:textId="77777777" w:rsidR="004D2A00" w:rsidRPr="004D2A00" w:rsidRDefault="004D2A00" w:rsidP="004D2A00">
            <w:r w:rsidRPr="004D2A00">
              <w:t>B</w:t>
            </w:r>
          </w:p>
        </w:tc>
        <w:tc>
          <w:tcPr>
            <w:tcW w:w="2358" w:type="dxa"/>
            <w:noWrap/>
            <w:hideMark/>
          </w:tcPr>
          <w:p w14:paraId="53ED174E" w14:textId="77777777" w:rsidR="004D2A00" w:rsidRPr="004D2A00" w:rsidRDefault="004D2A00" w:rsidP="004D2A00">
            <w:r w:rsidRPr="004D2A00">
              <w:t>8.400</w:t>
            </w:r>
          </w:p>
        </w:tc>
      </w:tr>
      <w:tr w:rsidR="004D2A00" w:rsidRPr="004D2A00" w14:paraId="5AD0A0BE" w14:textId="77777777" w:rsidTr="00E877B2">
        <w:trPr>
          <w:trHeight w:val="315"/>
        </w:trPr>
        <w:tc>
          <w:tcPr>
            <w:tcW w:w="5949" w:type="dxa"/>
            <w:noWrap/>
            <w:hideMark/>
          </w:tcPr>
          <w:p w14:paraId="31A6E97C" w14:textId="77777777" w:rsidR="004D2A00" w:rsidRPr="004D2A00" w:rsidRDefault="004D2A00">
            <w:r w:rsidRPr="004D2A00">
              <w:t>S-bane Vedligehold af drev BSM ILS915</w:t>
            </w:r>
          </w:p>
        </w:tc>
        <w:tc>
          <w:tcPr>
            <w:tcW w:w="709" w:type="dxa"/>
            <w:noWrap/>
            <w:hideMark/>
          </w:tcPr>
          <w:p w14:paraId="6B57FE4E" w14:textId="77777777" w:rsidR="004D2A00" w:rsidRPr="004D2A00" w:rsidRDefault="004D2A00" w:rsidP="004D2A00">
            <w:r w:rsidRPr="004D2A00">
              <w:t>B</w:t>
            </w:r>
          </w:p>
        </w:tc>
        <w:tc>
          <w:tcPr>
            <w:tcW w:w="2358" w:type="dxa"/>
            <w:noWrap/>
            <w:hideMark/>
          </w:tcPr>
          <w:p w14:paraId="29C3E262" w14:textId="77777777" w:rsidR="004D2A00" w:rsidRPr="004D2A00" w:rsidRDefault="004D2A00" w:rsidP="004D2A00">
            <w:r w:rsidRPr="004D2A00">
              <w:t>11.200</w:t>
            </w:r>
          </w:p>
        </w:tc>
      </w:tr>
      <w:tr w:rsidR="004D2A00" w:rsidRPr="004D2A00" w14:paraId="066DEBAC" w14:textId="77777777" w:rsidTr="00E877B2">
        <w:trPr>
          <w:trHeight w:val="315"/>
        </w:trPr>
        <w:tc>
          <w:tcPr>
            <w:tcW w:w="5949" w:type="dxa"/>
            <w:noWrap/>
            <w:hideMark/>
          </w:tcPr>
          <w:p w14:paraId="10B37C62" w14:textId="77777777" w:rsidR="004D2A00" w:rsidRPr="004D2A00" w:rsidRDefault="004D2A00">
            <w:proofErr w:type="spellStart"/>
            <w:r w:rsidRPr="004D2A00">
              <w:t>AlisterCargo</w:t>
            </w:r>
            <w:proofErr w:type="spellEnd"/>
            <w:r w:rsidRPr="004D2A00">
              <w:t xml:space="preserve"> (DSB 2006) omstillingsanlæg</w:t>
            </w:r>
          </w:p>
        </w:tc>
        <w:tc>
          <w:tcPr>
            <w:tcW w:w="709" w:type="dxa"/>
            <w:noWrap/>
            <w:hideMark/>
          </w:tcPr>
          <w:p w14:paraId="50B76988" w14:textId="77777777" w:rsidR="004D2A00" w:rsidRPr="004D2A00" w:rsidRDefault="004D2A00" w:rsidP="004D2A00">
            <w:r w:rsidRPr="004D2A00">
              <w:t>B</w:t>
            </w:r>
          </w:p>
        </w:tc>
        <w:tc>
          <w:tcPr>
            <w:tcW w:w="2358" w:type="dxa"/>
            <w:noWrap/>
            <w:hideMark/>
          </w:tcPr>
          <w:p w14:paraId="27586D82" w14:textId="77777777" w:rsidR="004D2A00" w:rsidRPr="004D2A00" w:rsidRDefault="004D2A00" w:rsidP="004D2A00">
            <w:r w:rsidRPr="004D2A00">
              <w:t>19.800</w:t>
            </w:r>
          </w:p>
        </w:tc>
      </w:tr>
      <w:tr w:rsidR="004D2A00" w:rsidRPr="004D2A00" w14:paraId="296195C5" w14:textId="77777777" w:rsidTr="00E877B2">
        <w:trPr>
          <w:trHeight w:val="315"/>
        </w:trPr>
        <w:tc>
          <w:tcPr>
            <w:tcW w:w="5949" w:type="dxa"/>
            <w:noWrap/>
            <w:hideMark/>
          </w:tcPr>
          <w:p w14:paraId="41F6D7FC" w14:textId="77777777" w:rsidR="004D2A00" w:rsidRPr="004D2A00" w:rsidRDefault="004D2A00">
            <w:r w:rsidRPr="004D2A00">
              <w:t>Sporskifte type 1994</w:t>
            </w:r>
          </w:p>
        </w:tc>
        <w:tc>
          <w:tcPr>
            <w:tcW w:w="709" w:type="dxa"/>
            <w:noWrap/>
            <w:hideMark/>
          </w:tcPr>
          <w:p w14:paraId="35C8C8B9" w14:textId="77777777" w:rsidR="004D2A00" w:rsidRPr="004D2A00" w:rsidRDefault="004D2A00" w:rsidP="004D2A00">
            <w:r w:rsidRPr="004D2A00">
              <w:t>B</w:t>
            </w:r>
          </w:p>
        </w:tc>
        <w:tc>
          <w:tcPr>
            <w:tcW w:w="2358" w:type="dxa"/>
            <w:noWrap/>
            <w:hideMark/>
          </w:tcPr>
          <w:p w14:paraId="72C92371" w14:textId="77777777" w:rsidR="004D2A00" w:rsidRPr="004D2A00" w:rsidRDefault="004D2A00" w:rsidP="004D2A00">
            <w:r w:rsidRPr="004D2A00">
              <w:t>11.400</w:t>
            </w:r>
          </w:p>
        </w:tc>
      </w:tr>
      <w:tr w:rsidR="004D2A00" w:rsidRPr="004D2A00" w14:paraId="04A46BDE" w14:textId="77777777" w:rsidTr="00E877B2">
        <w:trPr>
          <w:trHeight w:val="315"/>
        </w:trPr>
        <w:tc>
          <w:tcPr>
            <w:tcW w:w="5949" w:type="dxa"/>
            <w:noWrap/>
            <w:hideMark/>
          </w:tcPr>
          <w:p w14:paraId="1FBB79D0" w14:textId="77777777" w:rsidR="004D2A00" w:rsidRPr="004D2A00" w:rsidRDefault="004D2A00">
            <w:r w:rsidRPr="004D2A00">
              <w:t>PPPB for Maskinfører, andre sprog</w:t>
            </w:r>
          </w:p>
        </w:tc>
        <w:tc>
          <w:tcPr>
            <w:tcW w:w="709" w:type="dxa"/>
            <w:noWrap/>
            <w:hideMark/>
          </w:tcPr>
          <w:p w14:paraId="763CF2D5" w14:textId="77777777" w:rsidR="004D2A00" w:rsidRPr="004D2A00" w:rsidRDefault="004D2A00" w:rsidP="004D2A00">
            <w:r w:rsidRPr="004D2A00">
              <w:t>S</w:t>
            </w:r>
          </w:p>
        </w:tc>
        <w:tc>
          <w:tcPr>
            <w:tcW w:w="2358" w:type="dxa"/>
            <w:noWrap/>
            <w:hideMark/>
          </w:tcPr>
          <w:p w14:paraId="1B3CC028" w14:textId="77777777" w:rsidR="004D2A00" w:rsidRPr="004D2A00" w:rsidRDefault="004D2A00" w:rsidP="004D2A00">
            <w:r w:rsidRPr="004D2A00">
              <w:t>11.500</w:t>
            </w:r>
          </w:p>
        </w:tc>
      </w:tr>
      <w:tr w:rsidR="004D2A00" w:rsidRPr="004D2A00" w14:paraId="662F3412" w14:textId="77777777" w:rsidTr="00E877B2">
        <w:trPr>
          <w:trHeight w:val="315"/>
        </w:trPr>
        <w:tc>
          <w:tcPr>
            <w:tcW w:w="5949" w:type="dxa"/>
            <w:noWrap/>
            <w:hideMark/>
          </w:tcPr>
          <w:p w14:paraId="32CAD301" w14:textId="77777777" w:rsidR="004D2A00" w:rsidRPr="004D2A00" w:rsidRDefault="004D2A00">
            <w:r w:rsidRPr="004D2A00">
              <w:t>FTGS Sporisolation</w:t>
            </w:r>
          </w:p>
        </w:tc>
        <w:tc>
          <w:tcPr>
            <w:tcW w:w="709" w:type="dxa"/>
            <w:noWrap/>
            <w:hideMark/>
          </w:tcPr>
          <w:p w14:paraId="2A0D9F69" w14:textId="77777777" w:rsidR="004D2A00" w:rsidRPr="004D2A00" w:rsidRDefault="004D2A00" w:rsidP="004D2A00">
            <w:r w:rsidRPr="004D2A00">
              <w:t>B</w:t>
            </w:r>
          </w:p>
        </w:tc>
        <w:tc>
          <w:tcPr>
            <w:tcW w:w="2358" w:type="dxa"/>
            <w:noWrap/>
            <w:hideMark/>
          </w:tcPr>
          <w:p w14:paraId="67A95503" w14:textId="77777777" w:rsidR="004D2A00" w:rsidRPr="004D2A00" w:rsidRDefault="004D2A00" w:rsidP="004D2A00">
            <w:r w:rsidRPr="004D2A00">
              <w:t>24.400</w:t>
            </w:r>
          </w:p>
        </w:tc>
      </w:tr>
      <w:tr w:rsidR="004D2A00" w:rsidRPr="004D2A00" w14:paraId="2C988C43" w14:textId="77777777" w:rsidTr="00E877B2">
        <w:trPr>
          <w:trHeight w:val="315"/>
        </w:trPr>
        <w:tc>
          <w:tcPr>
            <w:tcW w:w="5949" w:type="dxa"/>
            <w:noWrap/>
            <w:hideMark/>
          </w:tcPr>
          <w:p w14:paraId="3BED8A87" w14:textId="77777777" w:rsidR="004D2A00" w:rsidRPr="004D2A00" w:rsidRDefault="004D2A00">
            <w:r w:rsidRPr="004D2A00">
              <w:t>F-bane JV ORF Rangerleder øst</w:t>
            </w:r>
          </w:p>
        </w:tc>
        <w:tc>
          <w:tcPr>
            <w:tcW w:w="709" w:type="dxa"/>
            <w:noWrap/>
            <w:hideMark/>
          </w:tcPr>
          <w:p w14:paraId="22E83DC7" w14:textId="77777777" w:rsidR="004D2A00" w:rsidRPr="004D2A00" w:rsidRDefault="004D2A00" w:rsidP="004D2A00">
            <w:r w:rsidRPr="004D2A00">
              <w:t>S</w:t>
            </w:r>
          </w:p>
        </w:tc>
        <w:tc>
          <w:tcPr>
            <w:tcW w:w="2358" w:type="dxa"/>
            <w:noWrap/>
            <w:hideMark/>
          </w:tcPr>
          <w:p w14:paraId="4296C1E0" w14:textId="77777777" w:rsidR="004D2A00" w:rsidRPr="004D2A00" w:rsidRDefault="004D2A00" w:rsidP="004D2A00">
            <w:r w:rsidRPr="004D2A00">
              <w:t>23.600</w:t>
            </w:r>
          </w:p>
        </w:tc>
      </w:tr>
      <w:tr w:rsidR="004D2A00" w:rsidRPr="004D2A00" w14:paraId="17F9F279" w14:textId="77777777" w:rsidTr="00E877B2">
        <w:trPr>
          <w:trHeight w:val="315"/>
        </w:trPr>
        <w:tc>
          <w:tcPr>
            <w:tcW w:w="5949" w:type="dxa"/>
            <w:noWrap/>
            <w:hideMark/>
          </w:tcPr>
          <w:p w14:paraId="7349B0AA" w14:textId="77777777" w:rsidR="004D2A00" w:rsidRPr="004D2A00" w:rsidRDefault="004D2A00">
            <w:r w:rsidRPr="004D2A00">
              <w:t>F-bane ORF instruktøroverbygning øst</w:t>
            </w:r>
          </w:p>
        </w:tc>
        <w:tc>
          <w:tcPr>
            <w:tcW w:w="709" w:type="dxa"/>
            <w:noWrap/>
            <w:hideMark/>
          </w:tcPr>
          <w:p w14:paraId="6D0B7127" w14:textId="77777777" w:rsidR="004D2A00" w:rsidRPr="004D2A00" w:rsidRDefault="004D2A00" w:rsidP="004D2A00">
            <w:r w:rsidRPr="004D2A00">
              <w:t>S</w:t>
            </w:r>
          </w:p>
        </w:tc>
        <w:tc>
          <w:tcPr>
            <w:tcW w:w="2358" w:type="dxa"/>
            <w:noWrap/>
            <w:hideMark/>
          </w:tcPr>
          <w:p w14:paraId="6B00C7B2" w14:textId="77777777" w:rsidR="004D2A00" w:rsidRPr="004D2A00" w:rsidRDefault="004D2A00" w:rsidP="004D2A00">
            <w:r w:rsidRPr="004D2A00">
              <w:t>38.400</w:t>
            </w:r>
          </w:p>
        </w:tc>
      </w:tr>
      <w:tr w:rsidR="004D2A00" w:rsidRPr="004D2A00" w14:paraId="26F77A65" w14:textId="77777777" w:rsidTr="00E877B2">
        <w:trPr>
          <w:trHeight w:val="345"/>
        </w:trPr>
        <w:tc>
          <w:tcPr>
            <w:tcW w:w="5949" w:type="dxa"/>
            <w:noWrap/>
            <w:hideMark/>
          </w:tcPr>
          <w:p w14:paraId="6AD7DAB4" w14:textId="77777777" w:rsidR="004D2A00" w:rsidRPr="004D2A00" w:rsidRDefault="004D2A00">
            <w:r w:rsidRPr="004D2A00">
              <w:t xml:space="preserve">F-bane ORF instruktøroverbygning vest </w:t>
            </w:r>
          </w:p>
        </w:tc>
        <w:tc>
          <w:tcPr>
            <w:tcW w:w="709" w:type="dxa"/>
            <w:noWrap/>
            <w:hideMark/>
          </w:tcPr>
          <w:p w14:paraId="75EE27EB" w14:textId="77777777" w:rsidR="004D2A00" w:rsidRPr="004D2A00" w:rsidRDefault="004D2A00" w:rsidP="004D2A00">
            <w:r w:rsidRPr="004D2A00">
              <w:t>S</w:t>
            </w:r>
          </w:p>
        </w:tc>
        <w:tc>
          <w:tcPr>
            <w:tcW w:w="2358" w:type="dxa"/>
            <w:noWrap/>
            <w:hideMark/>
          </w:tcPr>
          <w:p w14:paraId="4C7E5E61" w14:textId="77777777" w:rsidR="004D2A00" w:rsidRPr="004D2A00" w:rsidRDefault="004D2A00" w:rsidP="004D2A00">
            <w:r w:rsidRPr="004D2A00">
              <w:t>38.600</w:t>
            </w:r>
          </w:p>
        </w:tc>
      </w:tr>
      <w:tr w:rsidR="004D2A00" w:rsidRPr="004D2A00" w14:paraId="01F03F94" w14:textId="77777777" w:rsidTr="00E877B2">
        <w:trPr>
          <w:trHeight w:val="315"/>
        </w:trPr>
        <w:tc>
          <w:tcPr>
            <w:tcW w:w="5949" w:type="dxa"/>
            <w:noWrap/>
            <w:hideMark/>
          </w:tcPr>
          <w:p w14:paraId="7F1F2F48" w14:textId="77777777" w:rsidR="004D2A00" w:rsidRPr="004D2A00" w:rsidRDefault="004D2A00">
            <w:r w:rsidRPr="004D2A00">
              <w:t xml:space="preserve">F-bane </w:t>
            </w:r>
            <w:proofErr w:type="spellStart"/>
            <w:r w:rsidRPr="004D2A00">
              <w:t>Grundl</w:t>
            </w:r>
            <w:proofErr w:type="spellEnd"/>
            <w:r w:rsidRPr="004D2A00">
              <w:t xml:space="preserve"> systemintroduktion Vest</w:t>
            </w:r>
          </w:p>
        </w:tc>
        <w:tc>
          <w:tcPr>
            <w:tcW w:w="709" w:type="dxa"/>
            <w:noWrap/>
            <w:hideMark/>
          </w:tcPr>
          <w:p w14:paraId="6A65DF01" w14:textId="77777777" w:rsidR="004D2A00" w:rsidRPr="004D2A00" w:rsidRDefault="004D2A00" w:rsidP="004D2A00">
            <w:r w:rsidRPr="004D2A00">
              <w:t>B</w:t>
            </w:r>
          </w:p>
        </w:tc>
        <w:tc>
          <w:tcPr>
            <w:tcW w:w="2358" w:type="dxa"/>
            <w:noWrap/>
            <w:hideMark/>
          </w:tcPr>
          <w:p w14:paraId="61292152" w14:textId="77777777" w:rsidR="004D2A00" w:rsidRPr="004D2A00" w:rsidRDefault="004D2A00" w:rsidP="004D2A00">
            <w:r w:rsidRPr="004D2A00">
              <w:t>6.600</w:t>
            </w:r>
          </w:p>
        </w:tc>
      </w:tr>
      <w:tr w:rsidR="004D2A00" w:rsidRPr="004D2A00" w14:paraId="041084B5" w14:textId="77777777" w:rsidTr="00E877B2">
        <w:trPr>
          <w:trHeight w:val="315"/>
        </w:trPr>
        <w:tc>
          <w:tcPr>
            <w:tcW w:w="5949" w:type="dxa"/>
            <w:noWrap/>
            <w:hideMark/>
          </w:tcPr>
          <w:p w14:paraId="78C3BCBF" w14:textId="77777777" w:rsidR="004D2A00" w:rsidRPr="004D2A00" w:rsidRDefault="004D2A00">
            <w:r w:rsidRPr="004D2A00">
              <w:t>Introduktion for Sikringsteknikere</w:t>
            </w:r>
          </w:p>
        </w:tc>
        <w:tc>
          <w:tcPr>
            <w:tcW w:w="709" w:type="dxa"/>
            <w:noWrap/>
            <w:hideMark/>
          </w:tcPr>
          <w:p w14:paraId="082CDD22" w14:textId="77777777" w:rsidR="004D2A00" w:rsidRPr="004D2A00" w:rsidRDefault="004D2A00" w:rsidP="004D2A00">
            <w:r w:rsidRPr="004D2A00">
              <w:t>B</w:t>
            </w:r>
          </w:p>
        </w:tc>
        <w:tc>
          <w:tcPr>
            <w:tcW w:w="2358" w:type="dxa"/>
            <w:noWrap/>
            <w:hideMark/>
          </w:tcPr>
          <w:p w14:paraId="3C2C2191" w14:textId="77777777" w:rsidR="004D2A00" w:rsidRPr="004D2A00" w:rsidRDefault="004D2A00" w:rsidP="004D2A00">
            <w:r w:rsidRPr="004D2A00">
              <w:t>42.600</w:t>
            </w:r>
          </w:p>
        </w:tc>
      </w:tr>
      <w:tr w:rsidR="004D2A00" w:rsidRPr="004D2A00" w14:paraId="01775B5F" w14:textId="77777777" w:rsidTr="00E877B2">
        <w:trPr>
          <w:trHeight w:val="315"/>
        </w:trPr>
        <w:tc>
          <w:tcPr>
            <w:tcW w:w="5949" w:type="dxa"/>
            <w:noWrap/>
            <w:hideMark/>
          </w:tcPr>
          <w:p w14:paraId="08BFBCBE" w14:textId="77777777" w:rsidR="004D2A00" w:rsidRPr="004D2A00" w:rsidRDefault="004D2A00">
            <w:r w:rsidRPr="004D2A00">
              <w:t>Stationssikringsanlæg 1953/54 Grund og måleteknik</w:t>
            </w:r>
          </w:p>
        </w:tc>
        <w:tc>
          <w:tcPr>
            <w:tcW w:w="709" w:type="dxa"/>
            <w:noWrap/>
            <w:hideMark/>
          </w:tcPr>
          <w:p w14:paraId="3EB88636" w14:textId="77777777" w:rsidR="004D2A00" w:rsidRPr="004D2A00" w:rsidRDefault="004D2A00" w:rsidP="004D2A00">
            <w:r w:rsidRPr="004D2A00">
              <w:t>B</w:t>
            </w:r>
          </w:p>
        </w:tc>
        <w:tc>
          <w:tcPr>
            <w:tcW w:w="2358" w:type="dxa"/>
            <w:noWrap/>
            <w:hideMark/>
          </w:tcPr>
          <w:p w14:paraId="4801A081" w14:textId="77777777" w:rsidR="004D2A00" w:rsidRPr="004D2A00" w:rsidRDefault="004D2A00" w:rsidP="004D2A00">
            <w:r w:rsidRPr="004D2A00">
              <w:t>21.500</w:t>
            </w:r>
          </w:p>
        </w:tc>
      </w:tr>
      <w:tr w:rsidR="004D2A00" w:rsidRPr="004D2A00" w14:paraId="45CBF539" w14:textId="77777777" w:rsidTr="00E877B2">
        <w:trPr>
          <w:trHeight w:val="315"/>
        </w:trPr>
        <w:tc>
          <w:tcPr>
            <w:tcW w:w="5949" w:type="dxa"/>
            <w:noWrap/>
            <w:hideMark/>
          </w:tcPr>
          <w:p w14:paraId="5AF8EB34" w14:textId="77777777" w:rsidR="004D2A00" w:rsidRPr="004D2A00" w:rsidRDefault="004D2A00">
            <w:r w:rsidRPr="004D2A00">
              <w:t>Stationssikringsanlæg 1953/54 - Fejl</w:t>
            </w:r>
          </w:p>
        </w:tc>
        <w:tc>
          <w:tcPr>
            <w:tcW w:w="709" w:type="dxa"/>
            <w:noWrap/>
            <w:hideMark/>
          </w:tcPr>
          <w:p w14:paraId="1A6423BA" w14:textId="77777777" w:rsidR="004D2A00" w:rsidRPr="004D2A00" w:rsidRDefault="004D2A00" w:rsidP="004D2A00">
            <w:r w:rsidRPr="004D2A00">
              <w:t>B</w:t>
            </w:r>
          </w:p>
        </w:tc>
        <w:tc>
          <w:tcPr>
            <w:tcW w:w="2358" w:type="dxa"/>
            <w:noWrap/>
            <w:hideMark/>
          </w:tcPr>
          <w:p w14:paraId="0EBB62DA" w14:textId="77777777" w:rsidR="004D2A00" w:rsidRPr="004D2A00" w:rsidRDefault="004D2A00" w:rsidP="004D2A00">
            <w:r w:rsidRPr="004D2A00">
              <w:t>16.900</w:t>
            </w:r>
          </w:p>
        </w:tc>
      </w:tr>
      <w:tr w:rsidR="004D2A00" w:rsidRPr="004D2A00" w14:paraId="0780D426" w14:textId="77777777" w:rsidTr="00E877B2">
        <w:trPr>
          <w:trHeight w:val="315"/>
        </w:trPr>
        <w:tc>
          <w:tcPr>
            <w:tcW w:w="5949" w:type="dxa"/>
            <w:noWrap/>
            <w:hideMark/>
          </w:tcPr>
          <w:p w14:paraId="3C8B761B" w14:textId="77777777" w:rsidR="004D2A00" w:rsidRPr="004D2A00" w:rsidRDefault="004D2A00">
            <w:r w:rsidRPr="004D2A00">
              <w:t>F-bane JV ORF Rangerleder vest</w:t>
            </w:r>
          </w:p>
        </w:tc>
        <w:tc>
          <w:tcPr>
            <w:tcW w:w="709" w:type="dxa"/>
            <w:noWrap/>
            <w:hideMark/>
          </w:tcPr>
          <w:p w14:paraId="4D3EC0F3" w14:textId="77777777" w:rsidR="004D2A00" w:rsidRPr="004D2A00" w:rsidRDefault="004D2A00" w:rsidP="004D2A00">
            <w:r w:rsidRPr="004D2A00">
              <w:t>S</w:t>
            </w:r>
          </w:p>
        </w:tc>
        <w:tc>
          <w:tcPr>
            <w:tcW w:w="2358" w:type="dxa"/>
            <w:noWrap/>
            <w:hideMark/>
          </w:tcPr>
          <w:p w14:paraId="7B7D0DA1" w14:textId="77777777" w:rsidR="004D2A00" w:rsidRPr="004D2A00" w:rsidRDefault="004D2A00" w:rsidP="004D2A00">
            <w:r w:rsidRPr="004D2A00">
              <w:t>23.600</w:t>
            </w:r>
          </w:p>
        </w:tc>
      </w:tr>
      <w:tr w:rsidR="004D2A00" w:rsidRPr="004D2A00" w14:paraId="578A4E19" w14:textId="77777777" w:rsidTr="00E877B2">
        <w:trPr>
          <w:trHeight w:val="315"/>
        </w:trPr>
        <w:tc>
          <w:tcPr>
            <w:tcW w:w="5949" w:type="dxa"/>
            <w:noWrap/>
            <w:hideMark/>
          </w:tcPr>
          <w:p w14:paraId="7457769D" w14:textId="77777777" w:rsidR="004D2A00" w:rsidRPr="004D2A00" w:rsidRDefault="004D2A00">
            <w:r w:rsidRPr="004D2A00">
              <w:t>Sporskiftevarme, San 2000, version 16 og 21</w:t>
            </w:r>
          </w:p>
        </w:tc>
        <w:tc>
          <w:tcPr>
            <w:tcW w:w="709" w:type="dxa"/>
            <w:noWrap/>
            <w:hideMark/>
          </w:tcPr>
          <w:p w14:paraId="5A6E69CF" w14:textId="77777777" w:rsidR="004D2A00" w:rsidRPr="004D2A00" w:rsidRDefault="004D2A00" w:rsidP="004D2A00">
            <w:r w:rsidRPr="004D2A00">
              <w:t>B</w:t>
            </w:r>
          </w:p>
        </w:tc>
        <w:tc>
          <w:tcPr>
            <w:tcW w:w="2358" w:type="dxa"/>
            <w:noWrap/>
            <w:hideMark/>
          </w:tcPr>
          <w:p w14:paraId="58DDFEF1" w14:textId="77777777" w:rsidR="004D2A00" w:rsidRPr="004D2A00" w:rsidRDefault="004D2A00" w:rsidP="004D2A00">
            <w:r w:rsidRPr="004D2A00">
              <w:t>8.100</w:t>
            </w:r>
          </w:p>
        </w:tc>
      </w:tr>
      <w:tr w:rsidR="004D2A00" w:rsidRPr="004D2A00" w14:paraId="3B7F44B3" w14:textId="77777777" w:rsidTr="00E877B2">
        <w:trPr>
          <w:trHeight w:val="315"/>
        </w:trPr>
        <w:tc>
          <w:tcPr>
            <w:tcW w:w="5949" w:type="dxa"/>
            <w:noWrap/>
            <w:hideMark/>
          </w:tcPr>
          <w:p w14:paraId="6FE2FA28" w14:textId="77777777" w:rsidR="004D2A00" w:rsidRPr="004D2A00" w:rsidRDefault="004D2A00">
            <w:r w:rsidRPr="004D2A00">
              <w:t xml:space="preserve">S-bane </w:t>
            </w:r>
            <w:proofErr w:type="spellStart"/>
            <w:r w:rsidRPr="004D2A00">
              <w:t>Efterudd</w:t>
            </w:r>
            <w:proofErr w:type="spellEnd"/>
            <w:r w:rsidRPr="004D2A00">
              <w:t xml:space="preserve"> i Vedligehold BSM ILS915</w:t>
            </w:r>
          </w:p>
        </w:tc>
        <w:tc>
          <w:tcPr>
            <w:tcW w:w="709" w:type="dxa"/>
            <w:noWrap/>
            <w:hideMark/>
          </w:tcPr>
          <w:p w14:paraId="71A3D201" w14:textId="77777777" w:rsidR="004D2A00" w:rsidRPr="004D2A00" w:rsidRDefault="004D2A00" w:rsidP="004D2A00">
            <w:r w:rsidRPr="004D2A00">
              <w:t>B</w:t>
            </w:r>
          </w:p>
        </w:tc>
        <w:tc>
          <w:tcPr>
            <w:tcW w:w="2358" w:type="dxa"/>
            <w:noWrap/>
            <w:hideMark/>
          </w:tcPr>
          <w:p w14:paraId="34BC6BC5" w14:textId="77777777" w:rsidR="004D2A00" w:rsidRPr="004D2A00" w:rsidRDefault="004D2A00" w:rsidP="004D2A00">
            <w:r w:rsidRPr="004D2A00">
              <w:t>11.800</w:t>
            </w:r>
          </w:p>
        </w:tc>
      </w:tr>
      <w:tr w:rsidR="004D2A00" w:rsidRPr="004D2A00" w14:paraId="5318C499" w14:textId="77777777" w:rsidTr="00E877B2">
        <w:trPr>
          <w:trHeight w:val="315"/>
        </w:trPr>
        <w:tc>
          <w:tcPr>
            <w:tcW w:w="5949" w:type="dxa"/>
            <w:noWrap/>
            <w:hideMark/>
          </w:tcPr>
          <w:p w14:paraId="1C7B6298" w14:textId="77777777" w:rsidR="004D2A00" w:rsidRPr="004D2A00" w:rsidRDefault="004D2A00">
            <w:r w:rsidRPr="004D2A00">
              <w:t>KI Køreledningsanlæg</w:t>
            </w:r>
          </w:p>
        </w:tc>
        <w:tc>
          <w:tcPr>
            <w:tcW w:w="709" w:type="dxa"/>
            <w:noWrap/>
            <w:hideMark/>
          </w:tcPr>
          <w:p w14:paraId="44821359" w14:textId="77777777" w:rsidR="004D2A00" w:rsidRPr="004D2A00" w:rsidRDefault="004D2A00" w:rsidP="004D2A00">
            <w:r w:rsidRPr="004D2A00">
              <w:t>B</w:t>
            </w:r>
          </w:p>
        </w:tc>
        <w:tc>
          <w:tcPr>
            <w:tcW w:w="2358" w:type="dxa"/>
            <w:noWrap/>
            <w:hideMark/>
          </w:tcPr>
          <w:p w14:paraId="4D2D04AA" w14:textId="77777777" w:rsidR="004D2A00" w:rsidRPr="004D2A00" w:rsidRDefault="004D2A00" w:rsidP="004D2A00">
            <w:r w:rsidRPr="004D2A00">
              <w:t>1.600</w:t>
            </w:r>
          </w:p>
        </w:tc>
      </w:tr>
      <w:tr w:rsidR="004D2A00" w:rsidRPr="004D2A00" w14:paraId="7E5F0AB7" w14:textId="77777777" w:rsidTr="00E877B2">
        <w:trPr>
          <w:trHeight w:val="315"/>
        </w:trPr>
        <w:tc>
          <w:tcPr>
            <w:tcW w:w="5949" w:type="dxa"/>
            <w:noWrap/>
            <w:hideMark/>
          </w:tcPr>
          <w:p w14:paraId="783B0F6C" w14:textId="77777777" w:rsidR="004D2A00" w:rsidRPr="004D2A00" w:rsidRDefault="004D2A00">
            <w:r w:rsidRPr="004D2A00">
              <w:t xml:space="preserve">F-bane </w:t>
            </w:r>
            <w:proofErr w:type="spellStart"/>
            <w:r w:rsidRPr="004D2A00">
              <w:t>grundl</w:t>
            </w:r>
            <w:proofErr w:type="spellEnd"/>
            <w:r w:rsidRPr="004D2A00">
              <w:t xml:space="preserve"> systemintroduktion øst</w:t>
            </w:r>
          </w:p>
        </w:tc>
        <w:tc>
          <w:tcPr>
            <w:tcW w:w="709" w:type="dxa"/>
            <w:noWrap/>
            <w:hideMark/>
          </w:tcPr>
          <w:p w14:paraId="0CCBAD61" w14:textId="77777777" w:rsidR="004D2A00" w:rsidRPr="004D2A00" w:rsidRDefault="004D2A00" w:rsidP="004D2A00">
            <w:r w:rsidRPr="004D2A00">
              <w:t>B</w:t>
            </w:r>
          </w:p>
        </w:tc>
        <w:tc>
          <w:tcPr>
            <w:tcW w:w="2358" w:type="dxa"/>
            <w:noWrap/>
            <w:hideMark/>
          </w:tcPr>
          <w:p w14:paraId="7CC7218D" w14:textId="77777777" w:rsidR="004D2A00" w:rsidRPr="004D2A00" w:rsidRDefault="004D2A00" w:rsidP="004D2A00">
            <w:r w:rsidRPr="004D2A00">
              <w:t>5.700</w:t>
            </w:r>
          </w:p>
        </w:tc>
      </w:tr>
      <w:tr w:rsidR="004D2A00" w:rsidRPr="004D2A00" w14:paraId="6C632887" w14:textId="77777777" w:rsidTr="00E877B2">
        <w:trPr>
          <w:trHeight w:val="315"/>
        </w:trPr>
        <w:tc>
          <w:tcPr>
            <w:tcW w:w="5949" w:type="dxa"/>
            <w:noWrap/>
            <w:hideMark/>
          </w:tcPr>
          <w:p w14:paraId="1F2B0F49" w14:textId="77777777" w:rsidR="004D2A00" w:rsidRPr="004D2A00" w:rsidRDefault="004D2A00">
            <w:r w:rsidRPr="004D2A00">
              <w:t>Akseltæller type Alcatel (Od-</w:t>
            </w:r>
            <w:proofErr w:type="spellStart"/>
            <w:r w:rsidRPr="004D2A00">
              <w:t>Svg</w:t>
            </w:r>
            <w:proofErr w:type="spellEnd"/>
            <w:r w:rsidRPr="004D2A00">
              <w:t>)</w:t>
            </w:r>
          </w:p>
        </w:tc>
        <w:tc>
          <w:tcPr>
            <w:tcW w:w="709" w:type="dxa"/>
            <w:noWrap/>
            <w:hideMark/>
          </w:tcPr>
          <w:p w14:paraId="51F62049" w14:textId="77777777" w:rsidR="004D2A00" w:rsidRPr="004D2A00" w:rsidRDefault="004D2A00" w:rsidP="004D2A00">
            <w:r w:rsidRPr="004D2A00">
              <w:t>B</w:t>
            </w:r>
          </w:p>
        </w:tc>
        <w:tc>
          <w:tcPr>
            <w:tcW w:w="2358" w:type="dxa"/>
            <w:noWrap/>
            <w:hideMark/>
          </w:tcPr>
          <w:p w14:paraId="6A417645" w14:textId="77777777" w:rsidR="004D2A00" w:rsidRPr="004D2A00" w:rsidRDefault="004D2A00" w:rsidP="004D2A00">
            <w:r w:rsidRPr="004D2A00">
              <w:t>8.100</w:t>
            </w:r>
          </w:p>
        </w:tc>
      </w:tr>
      <w:tr w:rsidR="004D2A00" w:rsidRPr="004D2A00" w14:paraId="64128A4C" w14:textId="77777777" w:rsidTr="00E877B2">
        <w:trPr>
          <w:trHeight w:val="315"/>
        </w:trPr>
        <w:tc>
          <w:tcPr>
            <w:tcW w:w="5949" w:type="dxa"/>
            <w:noWrap/>
            <w:hideMark/>
          </w:tcPr>
          <w:p w14:paraId="3316BFBA" w14:textId="77777777" w:rsidR="004D2A00" w:rsidRPr="004D2A00" w:rsidRDefault="004D2A00">
            <w:r w:rsidRPr="004D2A00">
              <w:t xml:space="preserve">F-bane </w:t>
            </w:r>
            <w:proofErr w:type="gramStart"/>
            <w:r w:rsidRPr="004D2A00">
              <w:t>SSL rang</w:t>
            </w:r>
            <w:proofErr w:type="gramEnd"/>
            <w:r w:rsidRPr="004D2A00">
              <w:t xml:space="preserve"> modul fra Øst til Vest</w:t>
            </w:r>
          </w:p>
        </w:tc>
        <w:tc>
          <w:tcPr>
            <w:tcW w:w="709" w:type="dxa"/>
            <w:noWrap/>
            <w:hideMark/>
          </w:tcPr>
          <w:p w14:paraId="0AC5FFA4" w14:textId="77777777" w:rsidR="004D2A00" w:rsidRPr="004D2A00" w:rsidRDefault="004D2A00" w:rsidP="004D2A00">
            <w:r w:rsidRPr="004D2A00">
              <w:t>S</w:t>
            </w:r>
          </w:p>
        </w:tc>
        <w:tc>
          <w:tcPr>
            <w:tcW w:w="2358" w:type="dxa"/>
            <w:noWrap/>
            <w:hideMark/>
          </w:tcPr>
          <w:p w14:paraId="68ECEB7A" w14:textId="77777777" w:rsidR="004D2A00" w:rsidRPr="004D2A00" w:rsidRDefault="004D2A00" w:rsidP="004D2A00">
            <w:r w:rsidRPr="004D2A00">
              <w:t>6.400</w:t>
            </w:r>
          </w:p>
        </w:tc>
      </w:tr>
      <w:tr w:rsidR="004D2A00" w:rsidRPr="004D2A00" w14:paraId="7FADE32F" w14:textId="77777777" w:rsidTr="00E877B2">
        <w:trPr>
          <w:trHeight w:val="315"/>
        </w:trPr>
        <w:tc>
          <w:tcPr>
            <w:tcW w:w="5949" w:type="dxa"/>
            <w:noWrap/>
            <w:hideMark/>
          </w:tcPr>
          <w:p w14:paraId="365083CA" w14:textId="77777777" w:rsidR="004D2A00" w:rsidRPr="004D2A00" w:rsidRDefault="004D2A00">
            <w:r w:rsidRPr="004D2A00">
              <w:t xml:space="preserve">F-bane </w:t>
            </w:r>
            <w:proofErr w:type="gramStart"/>
            <w:r w:rsidRPr="004D2A00">
              <w:t>SSL modul</w:t>
            </w:r>
            <w:proofErr w:type="gramEnd"/>
            <w:r w:rsidRPr="004D2A00">
              <w:t xml:space="preserve"> fra Vest til Øst</w:t>
            </w:r>
          </w:p>
        </w:tc>
        <w:tc>
          <w:tcPr>
            <w:tcW w:w="709" w:type="dxa"/>
            <w:noWrap/>
            <w:hideMark/>
          </w:tcPr>
          <w:p w14:paraId="49DCB1BA" w14:textId="77777777" w:rsidR="004D2A00" w:rsidRPr="004D2A00" w:rsidRDefault="004D2A00" w:rsidP="004D2A00">
            <w:r w:rsidRPr="004D2A00">
              <w:t>S</w:t>
            </w:r>
          </w:p>
        </w:tc>
        <w:tc>
          <w:tcPr>
            <w:tcW w:w="2358" w:type="dxa"/>
            <w:noWrap/>
            <w:hideMark/>
          </w:tcPr>
          <w:p w14:paraId="329B0224" w14:textId="77777777" w:rsidR="004D2A00" w:rsidRPr="004D2A00" w:rsidRDefault="004D2A00" w:rsidP="004D2A00">
            <w:r w:rsidRPr="004D2A00">
              <w:t>6.400</w:t>
            </w:r>
          </w:p>
        </w:tc>
      </w:tr>
      <w:tr w:rsidR="004D2A00" w:rsidRPr="004D2A00" w14:paraId="752F1A8B" w14:textId="77777777" w:rsidTr="00E877B2">
        <w:trPr>
          <w:trHeight w:val="315"/>
        </w:trPr>
        <w:tc>
          <w:tcPr>
            <w:tcW w:w="5949" w:type="dxa"/>
            <w:noWrap/>
            <w:hideMark/>
          </w:tcPr>
          <w:p w14:paraId="4CF1868C" w14:textId="77777777" w:rsidR="004D2A00" w:rsidRPr="004D2A00" w:rsidRDefault="004D2A00">
            <w:r w:rsidRPr="004D2A00">
              <w:t xml:space="preserve">F-bane </w:t>
            </w:r>
            <w:proofErr w:type="gramStart"/>
            <w:r w:rsidRPr="004D2A00">
              <w:t>SSL modul</w:t>
            </w:r>
            <w:proofErr w:type="gramEnd"/>
            <w:r w:rsidRPr="004D2A00">
              <w:t xml:space="preserve"> fra Øst til vest</w:t>
            </w:r>
          </w:p>
        </w:tc>
        <w:tc>
          <w:tcPr>
            <w:tcW w:w="709" w:type="dxa"/>
            <w:noWrap/>
            <w:hideMark/>
          </w:tcPr>
          <w:p w14:paraId="68C38817" w14:textId="77777777" w:rsidR="004D2A00" w:rsidRPr="004D2A00" w:rsidRDefault="004D2A00" w:rsidP="004D2A00">
            <w:r w:rsidRPr="004D2A00">
              <w:t>S</w:t>
            </w:r>
          </w:p>
        </w:tc>
        <w:tc>
          <w:tcPr>
            <w:tcW w:w="2358" w:type="dxa"/>
            <w:noWrap/>
            <w:hideMark/>
          </w:tcPr>
          <w:p w14:paraId="3048D564" w14:textId="77777777" w:rsidR="004D2A00" w:rsidRPr="004D2A00" w:rsidRDefault="004D2A00" w:rsidP="004D2A00">
            <w:r w:rsidRPr="004D2A00">
              <w:t>6.400</w:t>
            </w:r>
          </w:p>
        </w:tc>
      </w:tr>
      <w:tr w:rsidR="004D2A00" w:rsidRPr="004D2A00" w14:paraId="69F146D8" w14:textId="77777777" w:rsidTr="00E877B2">
        <w:trPr>
          <w:trHeight w:val="315"/>
        </w:trPr>
        <w:tc>
          <w:tcPr>
            <w:tcW w:w="5949" w:type="dxa"/>
            <w:noWrap/>
            <w:hideMark/>
          </w:tcPr>
          <w:p w14:paraId="2B1A2FB2" w14:textId="77777777" w:rsidR="004D2A00" w:rsidRPr="004D2A00" w:rsidRDefault="004D2A00">
            <w:r w:rsidRPr="004D2A00">
              <w:t xml:space="preserve">F-bane </w:t>
            </w:r>
            <w:proofErr w:type="gramStart"/>
            <w:r w:rsidRPr="004D2A00">
              <w:t>SSL rang</w:t>
            </w:r>
            <w:proofErr w:type="gramEnd"/>
            <w:r w:rsidRPr="004D2A00">
              <w:t xml:space="preserve"> modul fra Vest til Øst</w:t>
            </w:r>
          </w:p>
        </w:tc>
        <w:tc>
          <w:tcPr>
            <w:tcW w:w="709" w:type="dxa"/>
            <w:noWrap/>
            <w:hideMark/>
          </w:tcPr>
          <w:p w14:paraId="26A49A67" w14:textId="77777777" w:rsidR="004D2A00" w:rsidRPr="004D2A00" w:rsidRDefault="004D2A00" w:rsidP="004D2A00">
            <w:r w:rsidRPr="004D2A00">
              <w:t>S</w:t>
            </w:r>
          </w:p>
        </w:tc>
        <w:tc>
          <w:tcPr>
            <w:tcW w:w="2358" w:type="dxa"/>
            <w:noWrap/>
            <w:hideMark/>
          </w:tcPr>
          <w:p w14:paraId="13C439FC" w14:textId="77777777" w:rsidR="004D2A00" w:rsidRPr="004D2A00" w:rsidRDefault="004D2A00" w:rsidP="004D2A00">
            <w:r w:rsidRPr="004D2A00">
              <w:t>6.400</w:t>
            </w:r>
          </w:p>
        </w:tc>
      </w:tr>
      <w:tr w:rsidR="004D2A00" w:rsidRPr="004D2A00" w14:paraId="7F9CD7B1" w14:textId="77777777" w:rsidTr="00E877B2">
        <w:trPr>
          <w:trHeight w:val="315"/>
        </w:trPr>
        <w:tc>
          <w:tcPr>
            <w:tcW w:w="5949" w:type="dxa"/>
            <w:noWrap/>
            <w:hideMark/>
          </w:tcPr>
          <w:p w14:paraId="6837C58D" w14:textId="77777777" w:rsidR="004D2A00" w:rsidRPr="004D2A00" w:rsidRDefault="004D2A00">
            <w:r w:rsidRPr="004D2A00">
              <w:t>KØK 1 - køreledning - teoretisk</w:t>
            </w:r>
          </w:p>
        </w:tc>
        <w:tc>
          <w:tcPr>
            <w:tcW w:w="709" w:type="dxa"/>
            <w:noWrap/>
            <w:hideMark/>
          </w:tcPr>
          <w:p w14:paraId="3EA2A071" w14:textId="77777777" w:rsidR="004D2A00" w:rsidRPr="004D2A00" w:rsidRDefault="004D2A00" w:rsidP="004D2A00">
            <w:r w:rsidRPr="004D2A00">
              <w:t>B</w:t>
            </w:r>
          </w:p>
        </w:tc>
        <w:tc>
          <w:tcPr>
            <w:tcW w:w="2358" w:type="dxa"/>
            <w:noWrap/>
            <w:hideMark/>
          </w:tcPr>
          <w:p w14:paraId="7FF1F04E" w14:textId="77777777" w:rsidR="004D2A00" w:rsidRPr="004D2A00" w:rsidRDefault="004D2A00" w:rsidP="004D2A00">
            <w:r w:rsidRPr="004D2A00">
              <w:t>35.900</w:t>
            </w:r>
          </w:p>
        </w:tc>
      </w:tr>
      <w:tr w:rsidR="004D2A00" w:rsidRPr="004D2A00" w14:paraId="176E99EB" w14:textId="77777777" w:rsidTr="00E877B2">
        <w:trPr>
          <w:trHeight w:val="315"/>
        </w:trPr>
        <w:tc>
          <w:tcPr>
            <w:tcW w:w="5949" w:type="dxa"/>
            <w:noWrap/>
            <w:hideMark/>
          </w:tcPr>
          <w:p w14:paraId="3F0BAF24" w14:textId="77777777" w:rsidR="004D2A00" w:rsidRPr="004D2A00" w:rsidRDefault="004D2A00">
            <w:r w:rsidRPr="004D2A00">
              <w:t xml:space="preserve">KØK 1 - køreledning – praktisk </w:t>
            </w:r>
          </w:p>
        </w:tc>
        <w:tc>
          <w:tcPr>
            <w:tcW w:w="709" w:type="dxa"/>
            <w:noWrap/>
            <w:hideMark/>
          </w:tcPr>
          <w:p w14:paraId="3E4ACC13" w14:textId="77777777" w:rsidR="004D2A00" w:rsidRPr="004D2A00" w:rsidRDefault="004D2A00" w:rsidP="004D2A00">
            <w:r w:rsidRPr="004D2A00">
              <w:t>B</w:t>
            </w:r>
          </w:p>
        </w:tc>
        <w:tc>
          <w:tcPr>
            <w:tcW w:w="2358" w:type="dxa"/>
            <w:noWrap/>
            <w:hideMark/>
          </w:tcPr>
          <w:p w14:paraId="5683C021" w14:textId="77777777" w:rsidR="004D2A00" w:rsidRPr="004D2A00" w:rsidRDefault="004D2A00" w:rsidP="004D2A00">
            <w:r w:rsidRPr="004D2A00">
              <w:t>48.700</w:t>
            </w:r>
          </w:p>
        </w:tc>
      </w:tr>
      <w:tr w:rsidR="004D2A00" w:rsidRPr="004D2A00" w14:paraId="5E74EC25" w14:textId="77777777" w:rsidTr="00E877B2">
        <w:trPr>
          <w:trHeight w:val="315"/>
        </w:trPr>
        <w:tc>
          <w:tcPr>
            <w:tcW w:w="5949" w:type="dxa"/>
            <w:noWrap/>
            <w:hideMark/>
          </w:tcPr>
          <w:p w14:paraId="09137D61" w14:textId="77777777" w:rsidR="004D2A00" w:rsidRPr="004D2A00" w:rsidRDefault="004D2A00">
            <w:r w:rsidRPr="004D2A00">
              <w:t>ORS Jernbanearbejdsleder 2</w:t>
            </w:r>
          </w:p>
        </w:tc>
        <w:tc>
          <w:tcPr>
            <w:tcW w:w="709" w:type="dxa"/>
            <w:noWrap/>
            <w:hideMark/>
          </w:tcPr>
          <w:p w14:paraId="4BBD9DC5" w14:textId="77777777" w:rsidR="004D2A00" w:rsidRPr="004D2A00" w:rsidRDefault="004D2A00" w:rsidP="004D2A00">
            <w:r w:rsidRPr="004D2A00">
              <w:t>S</w:t>
            </w:r>
          </w:p>
        </w:tc>
        <w:tc>
          <w:tcPr>
            <w:tcW w:w="2358" w:type="dxa"/>
            <w:noWrap/>
            <w:hideMark/>
          </w:tcPr>
          <w:p w14:paraId="445A7CDC" w14:textId="77777777" w:rsidR="004D2A00" w:rsidRPr="004D2A00" w:rsidRDefault="004D2A00" w:rsidP="004D2A00">
            <w:r w:rsidRPr="004D2A00">
              <w:t>55.300</w:t>
            </w:r>
          </w:p>
        </w:tc>
      </w:tr>
      <w:tr w:rsidR="004D2A00" w:rsidRPr="004D2A00" w14:paraId="1D7856BF" w14:textId="77777777" w:rsidTr="00E877B2">
        <w:trPr>
          <w:trHeight w:val="315"/>
        </w:trPr>
        <w:tc>
          <w:tcPr>
            <w:tcW w:w="5949" w:type="dxa"/>
            <w:noWrap/>
            <w:hideMark/>
          </w:tcPr>
          <w:p w14:paraId="46943AAE" w14:textId="77777777" w:rsidR="004D2A00" w:rsidRPr="004D2A00" w:rsidRDefault="004D2A00">
            <w:r w:rsidRPr="004D2A00">
              <w:t>OR-S Jernbanearbejdsleder 2 EUOR</w:t>
            </w:r>
          </w:p>
        </w:tc>
        <w:tc>
          <w:tcPr>
            <w:tcW w:w="709" w:type="dxa"/>
            <w:noWrap/>
            <w:hideMark/>
          </w:tcPr>
          <w:p w14:paraId="3F9C0CFD" w14:textId="77777777" w:rsidR="004D2A00" w:rsidRPr="004D2A00" w:rsidRDefault="004D2A00" w:rsidP="004D2A00">
            <w:r w:rsidRPr="004D2A00">
              <w:t>S</w:t>
            </w:r>
          </w:p>
        </w:tc>
        <w:tc>
          <w:tcPr>
            <w:tcW w:w="2358" w:type="dxa"/>
            <w:noWrap/>
            <w:hideMark/>
          </w:tcPr>
          <w:p w14:paraId="60AB0F57" w14:textId="77777777" w:rsidR="004D2A00" w:rsidRPr="004D2A00" w:rsidRDefault="004D2A00" w:rsidP="004D2A00">
            <w:r w:rsidRPr="004D2A00">
              <w:t>16.100</w:t>
            </w:r>
          </w:p>
        </w:tc>
      </w:tr>
      <w:tr w:rsidR="004D2A00" w:rsidRPr="004D2A00" w14:paraId="6C1E1D3E" w14:textId="77777777" w:rsidTr="00E877B2">
        <w:trPr>
          <w:trHeight w:val="315"/>
        </w:trPr>
        <w:tc>
          <w:tcPr>
            <w:tcW w:w="5949" w:type="dxa"/>
            <w:noWrap/>
            <w:hideMark/>
          </w:tcPr>
          <w:p w14:paraId="2CA4A492" w14:textId="77777777" w:rsidR="004D2A00" w:rsidRPr="004D2A00" w:rsidRDefault="004D2A00">
            <w:r w:rsidRPr="004D2A00">
              <w:lastRenderedPageBreak/>
              <w:t xml:space="preserve">Eftersyn og vedligehold af </w:t>
            </w:r>
            <w:proofErr w:type="gramStart"/>
            <w:r w:rsidRPr="004D2A00">
              <w:t>FAKOP sporskifter</w:t>
            </w:r>
            <w:proofErr w:type="gramEnd"/>
          </w:p>
        </w:tc>
        <w:tc>
          <w:tcPr>
            <w:tcW w:w="709" w:type="dxa"/>
            <w:noWrap/>
            <w:hideMark/>
          </w:tcPr>
          <w:p w14:paraId="434A3DF2" w14:textId="77777777" w:rsidR="004D2A00" w:rsidRPr="004D2A00" w:rsidRDefault="004D2A00" w:rsidP="004D2A00">
            <w:r w:rsidRPr="004D2A00">
              <w:t>B</w:t>
            </w:r>
          </w:p>
        </w:tc>
        <w:tc>
          <w:tcPr>
            <w:tcW w:w="2358" w:type="dxa"/>
            <w:noWrap/>
            <w:hideMark/>
          </w:tcPr>
          <w:p w14:paraId="12373CA4" w14:textId="77777777" w:rsidR="004D2A00" w:rsidRPr="004D2A00" w:rsidRDefault="004D2A00" w:rsidP="004D2A00">
            <w:r w:rsidRPr="004D2A00">
              <w:t>6.100</w:t>
            </w:r>
          </w:p>
        </w:tc>
      </w:tr>
      <w:tr w:rsidR="004D2A00" w:rsidRPr="004D2A00" w14:paraId="194BBD19" w14:textId="77777777" w:rsidTr="00E877B2">
        <w:trPr>
          <w:trHeight w:val="315"/>
        </w:trPr>
        <w:tc>
          <w:tcPr>
            <w:tcW w:w="5949" w:type="dxa"/>
            <w:noWrap/>
            <w:hideMark/>
          </w:tcPr>
          <w:p w14:paraId="5A54C02B" w14:textId="77777777" w:rsidR="004D2A00" w:rsidRPr="004D2A00" w:rsidRDefault="004D2A00">
            <w:r w:rsidRPr="004D2A00">
              <w:t>BUES 2000 ”S&amp;B” tænde og slukkeudstyr, overkørsler</w:t>
            </w:r>
          </w:p>
        </w:tc>
        <w:tc>
          <w:tcPr>
            <w:tcW w:w="709" w:type="dxa"/>
            <w:noWrap/>
            <w:hideMark/>
          </w:tcPr>
          <w:p w14:paraId="005D1A26" w14:textId="77777777" w:rsidR="004D2A00" w:rsidRPr="004D2A00" w:rsidRDefault="004D2A00" w:rsidP="004D2A00">
            <w:r w:rsidRPr="004D2A00">
              <w:t>B</w:t>
            </w:r>
          </w:p>
        </w:tc>
        <w:tc>
          <w:tcPr>
            <w:tcW w:w="2358" w:type="dxa"/>
            <w:noWrap/>
            <w:hideMark/>
          </w:tcPr>
          <w:p w14:paraId="0EC0E632" w14:textId="77777777" w:rsidR="004D2A00" w:rsidRPr="004D2A00" w:rsidRDefault="004D2A00" w:rsidP="004D2A00">
            <w:r w:rsidRPr="004D2A00">
              <w:t>8.400</w:t>
            </w:r>
          </w:p>
        </w:tc>
      </w:tr>
      <w:tr w:rsidR="004D2A00" w:rsidRPr="004D2A00" w14:paraId="5ED337F1" w14:textId="77777777" w:rsidTr="00E877B2">
        <w:trPr>
          <w:trHeight w:val="315"/>
        </w:trPr>
        <w:tc>
          <w:tcPr>
            <w:tcW w:w="5949" w:type="dxa"/>
            <w:noWrap/>
            <w:hideMark/>
          </w:tcPr>
          <w:p w14:paraId="09A21B05" w14:textId="77777777" w:rsidR="004D2A00" w:rsidRPr="004D2A00" w:rsidRDefault="004D2A00">
            <w:r w:rsidRPr="004D2A00">
              <w:t>Stationssikringsanlæg 1964/1972 udvidet fejlretning</w:t>
            </w:r>
          </w:p>
        </w:tc>
        <w:tc>
          <w:tcPr>
            <w:tcW w:w="709" w:type="dxa"/>
            <w:noWrap/>
            <w:hideMark/>
          </w:tcPr>
          <w:p w14:paraId="2AF3378F" w14:textId="77777777" w:rsidR="004D2A00" w:rsidRPr="004D2A00" w:rsidRDefault="004D2A00" w:rsidP="004D2A00">
            <w:r w:rsidRPr="004D2A00">
              <w:t>B</w:t>
            </w:r>
          </w:p>
        </w:tc>
        <w:tc>
          <w:tcPr>
            <w:tcW w:w="2358" w:type="dxa"/>
            <w:noWrap/>
            <w:hideMark/>
          </w:tcPr>
          <w:p w14:paraId="4FA74371" w14:textId="77777777" w:rsidR="004D2A00" w:rsidRPr="004D2A00" w:rsidRDefault="004D2A00" w:rsidP="004D2A00">
            <w:r w:rsidRPr="004D2A00">
              <w:t>25.700</w:t>
            </w:r>
          </w:p>
        </w:tc>
      </w:tr>
      <w:tr w:rsidR="004D2A00" w:rsidRPr="004D2A00" w14:paraId="1AB4214A" w14:textId="77777777" w:rsidTr="00E877B2">
        <w:trPr>
          <w:trHeight w:val="315"/>
        </w:trPr>
        <w:tc>
          <w:tcPr>
            <w:tcW w:w="5949" w:type="dxa"/>
            <w:noWrap/>
            <w:hideMark/>
          </w:tcPr>
          <w:p w14:paraId="6815F5FC" w14:textId="77777777" w:rsidR="004D2A00" w:rsidRPr="004D2A00" w:rsidRDefault="004D2A00">
            <w:r w:rsidRPr="004D2A00">
              <w:t xml:space="preserve">F-bane EU </w:t>
            </w:r>
            <w:proofErr w:type="spellStart"/>
            <w:r w:rsidRPr="004D2A00">
              <w:t>Vedl</w:t>
            </w:r>
            <w:proofErr w:type="spellEnd"/>
            <w:r w:rsidRPr="004D2A00">
              <w:t xml:space="preserve"> af </w:t>
            </w:r>
            <w:proofErr w:type="spellStart"/>
            <w:r w:rsidRPr="004D2A00">
              <w:t>spsk</w:t>
            </w:r>
            <w:proofErr w:type="spellEnd"/>
            <w:r w:rsidRPr="004D2A00">
              <w:t xml:space="preserve"> L826H Vest</w:t>
            </w:r>
          </w:p>
        </w:tc>
        <w:tc>
          <w:tcPr>
            <w:tcW w:w="709" w:type="dxa"/>
            <w:noWrap/>
            <w:hideMark/>
          </w:tcPr>
          <w:p w14:paraId="2D8AB1CB" w14:textId="77777777" w:rsidR="004D2A00" w:rsidRPr="004D2A00" w:rsidRDefault="004D2A00" w:rsidP="004D2A00">
            <w:r w:rsidRPr="004D2A00">
              <w:t>B</w:t>
            </w:r>
          </w:p>
        </w:tc>
        <w:tc>
          <w:tcPr>
            <w:tcW w:w="2358" w:type="dxa"/>
            <w:noWrap/>
            <w:hideMark/>
          </w:tcPr>
          <w:p w14:paraId="3CD38C24" w14:textId="77777777" w:rsidR="004D2A00" w:rsidRPr="004D2A00" w:rsidRDefault="004D2A00" w:rsidP="004D2A00">
            <w:r w:rsidRPr="004D2A00">
              <w:t>6.600</w:t>
            </w:r>
          </w:p>
        </w:tc>
      </w:tr>
      <w:tr w:rsidR="004D2A00" w:rsidRPr="004D2A00" w14:paraId="727A57EA" w14:textId="77777777" w:rsidTr="00E877B2">
        <w:trPr>
          <w:trHeight w:val="315"/>
        </w:trPr>
        <w:tc>
          <w:tcPr>
            <w:tcW w:w="5949" w:type="dxa"/>
            <w:noWrap/>
            <w:hideMark/>
          </w:tcPr>
          <w:p w14:paraId="0B6DD00E" w14:textId="77777777" w:rsidR="004D2A00" w:rsidRPr="004D2A00" w:rsidRDefault="004D2A00">
            <w:r w:rsidRPr="004D2A00">
              <w:t xml:space="preserve">F-bane </w:t>
            </w:r>
            <w:proofErr w:type="gramStart"/>
            <w:r w:rsidRPr="004D2A00">
              <w:t>EU vedligehold</w:t>
            </w:r>
            <w:proofErr w:type="gramEnd"/>
            <w:r w:rsidRPr="004D2A00">
              <w:t xml:space="preserve"> MET øst</w:t>
            </w:r>
          </w:p>
        </w:tc>
        <w:tc>
          <w:tcPr>
            <w:tcW w:w="709" w:type="dxa"/>
            <w:noWrap/>
            <w:hideMark/>
          </w:tcPr>
          <w:p w14:paraId="0ED35718" w14:textId="77777777" w:rsidR="004D2A00" w:rsidRPr="004D2A00" w:rsidRDefault="004D2A00" w:rsidP="004D2A00">
            <w:r w:rsidRPr="004D2A00">
              <w:t>B</w:t>
            </w:r>
          </w:p>
        </w:tc>
        <w:tc>
          <w:tcPr>
            <w:tcW w:w="2358" w:type="dxa"/>
            <w:noWrap/>
            <w:hideMark/>
          </w:tcPr>
          <w:p w14:paraId="5CC0FB6C" w14:textId="77777777" w:rsidR="004D2A00" w:rsidRPr="004D2A00" w:rsidRDefault="004D2A00" w:rsidP="004D2A00">
            <w:r w:rsidRPr="004D2A00">
              <w:t>5.800</w:t>
            </w:r>
          </w:p>
        </w:tc>
      </w:tr>
      <w:tr w:rsidR="004D2A00" w:rsidRPr="004D2A00" w14:paraId="05D7B0ED" w14:textId="77777777" w:rsidTr="00E877B2">
        <w:trPr>
          <w:trHeight w:val="315"/>
        </w:trPr>
        <w:tc>
          <w:tcPr>
            <w:tcW w:w="5949" w:type="dxa"/>
            <w:noWrap/>
            <w:hideMark/>
          </w:tcPr>
          <w:p w14:paraId="5A8BAB9C" w14:textId="77777777" w:rsidR="004D2A00" w:rsidRPr="004D2A00" w:rsidRDefault="004D2A00">
            <w:r w:rsidRPr="004D2A00">
              <w:t>F-bane Vedligehold MET øst og låsebolte</w:t>
            </w:r>
          </w:p>
        </w:tc>
        <w:tc>
          <w:tcPr>
            <w:tcW w:w="709" w:type="dxa"/>
            <w:noWrap/>
            <w:hideMark/>
          </w:tcPr>
          <w:p w14:paraId="3B436666" w14:textId="77777777" w:rsidR="004D2A00" w:rsidRPr="004D2A00" w:rsidRDefault="004D2A00" w:rsidP="004D2A00">
            <w:r w:rsidRPr="004D2A00">
              <w:t>B</w:t>
            </w:r>
          </w:p>
        </w:tc>
        <w:tc>
          <w:tcPr>
            <w:tcW w:w="2358" w:type="dxa"/>
            <w:noWrap/>
            <w:hideMark/>
          </w:tcPr>
          <w:p w14:paraId="23BC3205" w14:textId="77777777" w:rsidR="004D2A00" w:rsidRPr="004D2A00" w:rsidRDefault="004D2A00" w:rsidP="004D2A00">
            <w:r w:rsidRPr="004D2A00">
              <w:t>9.200</w:t>
            </w:r>
          </w:p>
        </w:tc>
      </w:tr>
      <w:tr w:rsidR="004D2A00" w:rsidRPr="004D2A00" w14:paraId="4521509B" w14:textId="77777777" w:rsidTr="00E877B2">
        <w:trPr>
          <w:trHeight w:val="315"/>
        </w:trPr>
        <w:tc>
          <w:tcPr>
            <w:tcW w:w="5949" w:type="dxa"/>
            <w:noWrap/>
            <w:hideMark/>
          </w:tcPr>
          <w:p w14:paraId="3EAB3609" w14:textId="77777777" w:rsidR="004D2A00" w:rsidRPr="004D2A00" w:rsidRDefault="004D2A00">
            <w:r w:rsidRPr="004D2A00">
              <w:t xml:space="preserve">Faglærer i sikkerhed efteruddannelse JU </w:t>
            </w:r>
          </w:p>
        </w:tc>
        <w:tc>
          <w:tcPr>
            <w:tcW w:w="709" w:type="dxa"/>
            <w:noWrap/>
            <w:hideMark/>
          </w:tcPr>
          <w:p w14:paraId="4944CB1D" w14:textId="77777777" w:rsidR="004D2A00" w:rsidRPr="004D2A00" w:rsidRDefault="004D2A00" w:rsidP="004D2A00">
            <w:r w:rsidRPr="004D2A00">
              <w:t>S</w:t>
            </w:r>
          </w:p>
        </w:tc>
        <w:tc>
          <w:tcPr>
            <w:tcW w:w="2358" w:type="dxa"/>
            <w:noWrap/>
            <w:hideMark/>
          </w:tcPr>
          <w:p w14:paraId="6F30FB30" w14:textId="77777777" w:rsidR="004D2A00" w:rsidRPr="004D2A00" w:rsidRDefault="004D2A00" w:rsidP="004D2A00">
            <w:r w:rsidRPr="004D2A00">
              <w:t>1.000</w:t>
            </w:r>
          </w:p>
        </w:tc>
      </w:tr>
      <w:tr w:rsidR="004D2A00" w:rsidRPr="004D2A00" w14:paraId="3DCE77D4" w14:textId="77777777" w:rsidTr="00E877B2">
        <w:trPr>
          <w:trHeight w:val="315"/>
        </w:trPr>
        <w:tc>
          <w:tcPr>
            <w:tcW w:w="5949" w:type="dxa"/>
            <w:noWrap/>
            <w:hideMark/>
          </w:tcPr>
          <w:p w14:paraId="2A1E2101" w14:textId="77777777" w:rsidR="004D2A00" w:rsidRPr="004D2A00" w:rsidRDefault="004D2A00">
            <w:r w:rsidRPr="004D2A00">
              <w:t xml:space="preserve">S-bane Grundlæggende Systemintroduktion </w:t>
            </w:r>
          </w:p>
        </w:tc>
        <w:tc>
          <w:tcPr>
            <w:tcW w:w="709" w:type="dxa"/>
            <w:noWrap/>
            <w:hideMark/>
          </w:tcPr>
          <w:p w14:paraId="60E4DCE8" w14:textId="77777777" w:rsidR="004D2A00" w:rsidRPr="004D2A00" w:rsidRDefault="004D2A00" w:rsidP="004D2A00">
            <w:r w:rsidRPr="004D2A00">
              <w:t>B</w:t>
            </w:r>
          </w:p>
        </w:tc>
        <w:tc>
          <w:tcPr>
            <w:tcW w:w="2358" w:type="dxa"/>
            <w:noWrap/>
            <w:hideMark/>
          </w:tcPr>
          <w:p w14:paraId="46FB9D4D" w14:textId="77777777" w:rsidR="004D2A00" w:rsidRPr="004D2A00" w:rsidRDefault="004D2A00" w:rsidP="004D2A00">
            <w:r w:rsidRPr="004D2A00">
              <w:t>11.200</w:t>
            </w:r>
          </w:p>
        </w:tc>
      </w:tr>
      <w:tr w:rsidR="004D2A00" w:rsidRPr="004D2A00" w14:paraId="73FE7FC0" w14:textId="77777777" w:rsidTr="00E877B2">
        <w:trPr>
          <w:trHeight w:val="315"/>
        </w:trPr>
        <w:tc>
          <w:tcPr>
            <w:tcW w:w="5949" w:type="dxa"/>
            <w:noWrap/>
            <w:hideMark/>
          </w:tcPr>
          <w:p w14:paraId="34D7C639" w14:textId="77777777" w:rsidR="004D2A00" w:rsidRPr="004D2A00" w:rsidRDefault="004D2A00">
            <w:r w:rsidRPr="004D2A00">
              <w:t>Færden i sporgruppe 200</w:t>
            </w:r>
          </w:p>
        </w:tc>
        <w:tc>
          <w:tcPr>
            <w:tcW w:w="709" w:type="dxa"/>
            <w:noWrap/>
            <w:hideMark/>
          </w:tcPr>
          <w:p w14:paraId="54DC5A1D" w14:textId="77777777" w:rsidR="004D2A00" w:rsidRPr="004D2A00" w:rsidRDefault="004D2A00" w:rsidP="004D2A00">
            <w:r w:rsidRPr="004D2A00">
              <w:t>B</w:t>
            </w:r>
          </w:p>
        </w:tc>
        <w:tc>
          <w:tcPr>
            <w:tcW w:w="2358" w:type="dxa"/>
            <w:noWrap/>
            <w:hideMark/>
          </w:tcPr>
          <w:p w14:paraId="2479E979" w14:textId="77777777" w:rsidR="004D2A00" w:rsidRPr="004D2A00" w:rsidRDefault="004D2A00" w:rsidP="004D2A00">
            <w:r w:rsidRPr="004D2A00">
              <w:t>2.800</w:t>
            </w:r>
          </w:p>
        </w:tc>
      </w:tr>
      <w:tr w:rsidR="004D2A00" w:rsidRPr="004D2A00" w14:paraId="689B1168" w14:textId="77777777" w:rsidTr="00E877B2">
        <w:trPr>
          <w:trHeight w:val="315"/>
        </w:trPr>
        <w:tc>
          <w:tcPr>
            <w:tcW w:w="5949" w:type="dxa"/>
            <w:noWrap/>
            <w:hideMark/>
          </w:tcPr>
          <w:p w14:paraId="0577DCD1" w14:textId="77777777" w:rsidR="004D2A00" w:rsidRPr="004D2A00" w:rsidRDefault="004D2A00">
            <w:r w:rsidRPr="004D2A00">
              <w:t xml:space="preserve">Pas på, på banen </w:t>
            </w:r>
          </w:p>
        </w:tc>
        <w:tc>
          <w:tcPr>
            <w:tcW w:w="709" w:type="dxa"/>
            <w:noWrap/>
            <w:hideMark/>
          </w:tcPr>
          <w:p w14:paraId="625EFF56" w14:textId="77777777" w:rsidR="004D2A00" w:rsidRPr="004D2A00" w:rsidRDefault="004D2A00" w:rsidP="004D2A00">
            <w:r w:rsidRPr="004D2A00">
              <w:t>S</w:t>
            </w:r>
          </w:p>
        </w:tc>
        <w:tc>
          <w:tcPr>
            <w:tcW w:w="2358" w:type="dxa"/>
            <w:noWrap/>
            <w:hideMark/>
          </w:tcPr>
          <w:p w14:paraId="71767608" w14:textId="77777777" w:rsidR="004D2A00" w:rsidRPr="004D2A00" w:rsidRDefault="004D2A00" w:rsidP="004D2A00">
            <w:r w:rsidRPr="004D2A00">
              <w:t>2.600</w:t>
            </w:r>
          </w:p>
        </w:tc>
      </w:tr>
      <w:tr w:rsidR="004D2A00" w:rsidRPr="004D2A00" w14:paraId="5A1F384F" w14:textId="77777777" w:rsidTr="00E877B2">
        <w:trPr>
          <w:trHeight w:val="315"/>
        </w:trPr>
        <w:tc>
          <w:tcPr>
            <w:tcW w:w="5949" w:type="dxa"/>
            <w:noWrap/>
            <w:hideMark/>
          </w:tcPr>
          <w:p w14:paraId="1FF7B067" w14:textId="77777777" w:rsidR="004D2A00" w:rsidRPr="004D2A00" w:rsidRDefault="004D2A00">
            <w:r w:rsidRPr="004D2A00">
              <w:t>Brug af skinneskære og boremaskine</w:t>
            </w:r>
          </w:p>
        </w:tc>
        <w:tc>
          <w:tcPr>
            <w:tcW w:w="709" w:type="dxa"/>
            <w:noWrap/>
            <w:hideMark/>
          </w:tcPr>
          <w:p w14:paraId="7C372F4A" w14:textId="77777777" w:rsidR="004D2A00" w:rsidRPr="004D2A00" w:rsidRDefault="004D2A00" w:rsidP="004D2A00">
            <w:r w:rsidRPr="004D2A00">
              <w:t>B</w:t>
            </w:r>
          </w:p>
        </w:tc>
        <w:tc>
          <w:tcPr>
            <w:tcW w:w="2358" w:type="dxa"/>
            <w:noWrap/>
            <w:hideMark/>
          </w:tcPr>
          <w:p w14:paraId="6C1E1BD9" w14:textId="77777777" w:rsidR="004D2A00" w:rsidRPr="004D2A00" w:rsidRDefault="004D2A00" w:rsidP="004D2A00">
            <w:r w:rsidRPr="004D2A00">
              <w:t>14.300</w:t>
            </w:r>
          </w:p>
        </w:tc>
      </w:tr>
      <w:tr w:rsidR="004D2A00" w:rsidRPr="004D2A00" w14:paraId="1B2C92B9" w14:textId="77777777" w:rsidTr="00E877B2">
        <w:trPr>
          <w:trHeight w:val="315"/>
        </w:trPr>
        <w:tc>
          <w:tcPr>
            <w:tcW w:w="5949" w:type="dxa"/>
            <w:noWrap/>
            <w:hideMark/>
          </w:tcPr>
          <w:p w14:paraId="7AC01EDD" w14:textId="77777777" w:rsidR="004D2A00" w:rsidRPr="004D2A00" w:rsidRDefault="004D2A00">
            <w:proofErr w:type="gramStart"/>
            <w:r w:rsidRPr="004D2A00">
              <w:t>ATC grundkursus</w:t>
            </w:r>
            <w:proofErr w:type="gramEnd"/>
          </w:p>
        </w:tc>
        <w:tc>
          <w:tcPr>
            <w:tcW w:w="709" w:type="dxa"/>
            <w:noWrap/>
            <w:hideMark/>
          </w:tcPr>
          <w:p w14:paraId="376D0144" w14:textId="77777777" w:rsidR="004D2A00" w:rsidRPr="004D2A00" w:rsidRDefault="004D2A00" w:rsidP="004D2A00">
            <w:r w:rsidRPr="004D2A00">
              <w:t>B</w:t>
            </w:r>
          </w:p>
        </w:tc>
        <w:tc>
          <w:tcPr>
            <w:tcW w:w="2358" w:type="dxa"/>
            <w:noWrap/>
            <w:hideMark/>
          </w:tcPr>
          <w:p w14:paraId="6BD666A4" w14:textId="77777777" w:rsidR="004D2A00" w:rsidRPr="004D2A00" w:rsidRDefault="004D2A00" w:rsidP="004D2A00">
            <w:r w:rsidRPr="004D2A00">
              <w:t>8.500</w:t>
            </w:r>
          </w:p>
        </w:tc>
      </w:tr>
      <w:tr w:rsidR="004D2A00" w:rsidRPr="004D2A00" w14:paraId="742B6237" w14:textId="77777777" w:rsidTr="00E877B2">
        <w:trPr>
          <w:trHeight w:val="315"/>
        </w:trPr>
        <w:tc>
          <w:tcPr>
            <w:tcW w:w="5949" w:type="dxa"/>
            <w:noWrap/>
            <w:hideMark/>
          </w:tcPr>
          <w:p w14:paraId="1805817A" w14:textId="77777777" w:rsidR="004D2A00" w:rsidRPr="004D2A00" w:rsidRDefault="004D2A00">
            <w:proofErr w:type="gramStart"/>
            <w:r w:rsidRPr="004D2A00">
              <w:t>FST grundkursus</w:t>
            </w:r>
            <w:proofErr w:type="gramEnd"/>
          </w:p>
        </w:tc>
        <w:tc>
          <w:tcPr>
            <w:tcW w:w="709" w:type="dxa"/>
            <w:noWrap/>
            <w:hideMark/>
          </w:tcPr>
          <w:p w14:paraId="2644D6A0" w14:textId="77777777" w:rsidR="004D2A00" w:rsidRPr="004D2A00" w:rsidRDefault="004D2A00" w:rsidP="004D2A00">
            <w:r w:rsidRPr="004D2A00">
              <w:t>B</w:t>
            </w:r>
          </w:p>
        </w:tc>
        <w:tc>
          <w:tcPr>
            <w:tcW w:w="2358" w:type="dxa"/>
            <w:noWrap/>
            <w:hideMark/>
          </w:tcPr>
          <w:p w14:paraId="39EA7F88" w14:textId="77777777" w:rsidR="004D2A00" w:rsidRPr="004D2A00" w:rsidRDefault="004D2A00" w:rsidP="004D2A00">
            <w:r w:rsidRPr="004D2A00">
              <w:t>18.600</w:t>
            </w:r>
          </w:p>
        </w:tc>
      </w:tr>
      <w:tr w:rsidR="004D2A00" w:rsidRPr="004D2A00" w14:paraId="079A99BC" w14:textId="77777777" w:rsidTr="00E877B2">
        <w:trPr>
          <w:trHeight w:val="315"/>
        </w:trPr>
        <w:tc>
          <w:tcPr>
            <w:tcW w:w="5949" w:type="dxa"/>
            <w:noWrap/>
            <w:hideMark/>
          </w:tcPr>
          <w:p w14:paraId="3F63C1B4" w14:textId="77777777" w:rsidR="004D2A00" w:rsidRPr="004D2A00" w:rsidRDefault="004D2A00">
            <w:r w:rsidRPr="004D2A00">
              <w:t>Stationssikringsanlæg type DSB 1964</w:t>
            </w:r>
          </w:p>
        </w:tc>
        <w:tc>
          <w:tcPr>
            <w:tcW w:w="709" w:type="dxa"/>
            <w:noWrap/>
            <w:hideMark/>
          </w:tcPr>
          <w:p w14:paraId="710AFB9E" w14:textId="77777777" w:rsidR="004D2A00" w:rsidRPr="004D2A00" w:rsidRDefault="004D2A00" w:rsidP="004D2A00">
            <w:r w:rsidRPr="004D2A00">
              <w:t>B</w:t>
            </w:r>
          </w:p>
        </w:tc>
        <w:tc>
          <w:tcPr>
            <w:tcW w:w="2358" w:type="dxa"/>
            <w:noWrap/>
            <w:hideMark/>
          </w:tcPr>
          <w:p w14:paraId="4D63C573" w14:textId="77777777" w:rsidR="004D2A00" w:rsidRPr="004D2A00" w:rsidRDefault="004D2A00" w:rsidP="004D2A00">
            <w:r w:rsidRPr="004D2A00">
              <w:t>48.300</w:t>
            </w:r>
          </w:p>
        </w:tc>
      </w:tr>
      <w:tr w:rsidR="004D2A00" w:rsidRPr="004D2A00" w14:paraId="0D4F343A" w14:textId="77777777" w:rsidTr="00E877B2">
        <w:trPr>
          <w:trHeight w:val="315"/>
        </w:trPr>
        <w:tc>
          <w:tcPr>
            <w:tcW w:w="5949" w:type="dxa"/>
            <w:noWrap/>
            <w:hideMark/>
          </w:tcPr>
          <w:p w14:paraId="51086350" w14:textId="77777777" w:rsidR="004D2A00" w:rsidRPr="004D2A00" w:rsidRDefault="004D2A00">
            <w:r w:rsidRPr="004D2A00">
              <w:t>Fejl og Jordfejlmelding</w:t>
            </w:r>
          </w:p>
        </w:tc>
        <w:tc>
          <w:tcPr>
            <w:tcW w:w="709" w:type="dxa"/>
            <w:noWrap/>
            <w:hideMark/>
          </w:tcPr>
          <w:p w14:paraId="49D6DFBC" w14:textId="77777777" w:rsidR="004D2A00" w:rsidRPr="004D2A00" w:rsidRDefault="004D2A00" w:rsidP="004D2A00">
            <w:r w:rsidRPr="004D2A00">
              <w:t>B</w:t>
            </w:r>
          </w:p>
        </w:tc>
        <w:tc>
          <w:tcPr>
            <w:tcW w:w="2358" w:type="dxa"/>
            <w:noWrap/>
            <w:hideMark/>
          </w:tcPr>
          <w:p w14:paraId="535209CF" w14:textId="77777777" w:rsidR="004D2A00" w:rsidRPr="004D2A00" w:rsidRDefault="004D2A00" w:rsidP="004D2A00">
            <w:r w:rsidRPr="004D2A00">
              <w:t>13.100</w:t>
            </w:r>
          </w:p>
        </w:tc>
      </w:tr>
      <w:tr w:rsidR="004D2A00" w:rsidRPr="004D2A00" w14:paraId="63667890" w14:textId="77777777" w:rsidTr="00E877B2">
        <w:trPr>
          <w:trHeight w:val="315"/>
        </w:trPr>
        <w:tc>
          <w:tcPr>
            <w:tcW w:w="5949" w:type="dxa"/>
            <w:noWrap/>
            <w:hideMark/>
          </w:tcPr>
          <w:p w14:paraId="3293495F" w14:textId="77777777" w:rsidR="004D2A00" w:rsidRPr="004D2A00" w:rsidRDefault="004D2A00">
            <w:r w:rsidRPr="004D2A00">
              <w:t>Stationssikringsanlæg Type 1972 - Grund</w:t>
            </w:r>
          </w:p>
        </w:tc>
        <w:tc>
          <w:tcPr>
            <w:tcW w:w="709" w:type="dxa"/>
            <w:noWrap/>
            <w:hideMark/>
          </w:tcPr>
          <w:p w14:paraId="5772931C" w14:textId="77777777" w:rsidR="004D2A00" w:rsidRPr="004D2A00" w:rsidRDefault="004D2A00" w:rsidP="004D2A00">
            <w:r w:rsidRPr="004D2A00">
              <w:t>B</w:t>
            </w:r>
          </w:p>
        </w:tc>
        <w:tc>
          <w:tcPr>
            <w:tcW w:w="2358" w:type="dxa"/>
            <w:noWrap/>
            <w:hideMark/>
          </w:tcPr>
          <w:p w14:paraId="61826B97" w14:textId="77777777" w:rsidR="004D2A00" w:rsidRPr="004D2A00" w:rsidRDefault="004D2A00" w:rsidP="004D2A00">
            <w:r w:rsidRPr="004D2A00">
              <w:t>10.700</w:t>
            </w:r>
          </w:p>
        </w:tc>
      </w:tr>
      <w:tr w:rsidR="004D2A00" w:rsidRPr="004D2A00" w14:paraId="5F17A2EA" w14:textId="77777777" w:rsidTr="00E877B2">
        <w:trPr>
          <w:trHeight w:val="315"/>
        </w:trPr>
        <w:tc>
          <w:tcPr>
            <w:tcW w:w="5949" w:type="dxa"/>
            <w:noWrap/>
            <w:hideMark/>
          </w:tcPr>
          <w:p w14:paraId="6D2C1E0D" w14:textId="77777777" w:rsidR="004D2A00" w:rsidRPr="004D2A00" w:rsidRDefault="004D2A00">
            <w:r w:rsidRPr="004D2A00">
              <w:t>SR-arbejdsleder 1 grundkursus</w:t>
            </w:r>
          </w:p>
        </w:tc>
        <w:tc>
          <w:tcPr>
            <w:tcW w:w="709" w:type="dxa"/>
            <w:noWrap/>
            <w:hideMark/>
          </w:tcPr>
          <w:p w14:paraId="5089CE96" w14:textId="77777777" w:rsidR="004D2A00" w:rsidRPr="004D2A00" w:rsidRDefault="004D2A00" w:rsidP="004D2A00">
            <w:r w:rsidRPr="004D2A00">
              <w:t>S</w:t>
            </w:r>
          </w:p>
        </w:tc>
        <w:tc>
          <w:tcPr>
            <w:tcW w:w="2358" w:type="dxa"/>
            <w:noWrap/>
            <w:hideMark/>
          </w:tcPr>
          <w:p w14:paraId="51C71FB1" w14:textId="77777777" w:rsidR="004D2A00" w:rsidRPr="004D2A00" w:rsidRDefault="004D2A00" w:rsidP="004D2A00">
            <w:r w:rsidRPr="004D2A00">
              <w:t>81.800</w:t>
            </w:r>
          </w:p>
        </w:tc>
      </w:tr>
      <w:tr w:rsidR="004D2A00" w:rsidRPr="004D2A00" w14:paraId="07E174FC" w14:textId="77777777" w:rsidTr="00E877B2">
        <w:trPr>
          <w:trHeight w:val="315"/>
        </w:trPr>
        <w:tc>
          <w:tcPr>
            <w:tcW w:w="5949" w:type="dxa"/>
            <w:noWrap/>
            <w:hideMark/>
          </w:tcPr>
          <w:p w14:paraId="28D1CE24" w14:textId="77777777" w:rsidR="004D2A00" w:rsidRPr="004D2A00" w:rsidRDefault="004D2A00">
            <w:r w:rsidRPr="004D2A00">
              <w:t>SR-arbejdsleder 2 grundkursus</w:t>
            </w:r>
          </w:p>
        </w:tc>
        <w:tc>
          <w:tcPr>
            <w:tcW w:w="709" w:type="dxa"/>
            <w:noWrap/>
            <w:hideMark/>
          </w:tcPr>
          <w:p w14:paraId="13DDFA78" w14:textId="77777777" w:rsidR="004D2A00" w:rsidRPr="004D2A00" w:rsidRDefault="004D2A00" w:rsidP="004D2A00">
            <w:r w:rsidRPr="004D2A00">
              <w:t>S</w:t>
            </w:r>
          </w:p>
        </w:tc>
        <w:tc>
          <w:tcPr>
            <w:tcW w:w="2358" w:type="dxa"/>
            <w:noWrap/>
            <w:hideMark/>
          </w:tcPr>
          <w:p w14:paraId="45DE9AB2" w14:textId="77777777" w:rsidR="004D2A00" w:rsidRPr="004D2A00" w:rsidRDefault="004D2A00" w:rsidP="004D2A00">
            <w:r w:rsidRPr="004D2A00">
              <w:t>28.900</w:t>
            </w:r>
          </w:p>
        </w:tc>
      </w:tr>
      <w:tr w:rsidR="004D2A00" w:rsidRPr="004D2A00" w14:paraId="7801CC69" w14:textId="77777777" w:rsidTr="00E877B2">
        <w:trPr>
          <w:trHeight w:val="315"/>
        </w:trPr>
        <w:tc>
          <w:tcPr>
            <w:tcW w:w="5949" w:type="dxa"/>
            <w:noWrap/>
            <w:hideMark/>
          </w:tcPr>
          <w:p w14:paraId="6F51A49C" w14:textId="77777777" w:rsidR="004D2A00" w:rsidRPr="004D2A00" w:rsidRDefault="004D2A00">
            <w:r w:rsidRPr="004D2A00">
              <w:t>SR2 Sikring Grundkursus</w:t>
            </w:r>
          </w:p>
        </w:tc>
        <w:tc>
          <w:tcPr>
            <w:tcW w:w="709" w:type="dxa"/>
            <w:noWrap/>
            <w:hideMark/>
          </w:tcPr>
          <w:p w14:paraId="2A24F64D" w14:textId="77777777" w:rsidR="004D2A00" w:rsidRPr="004D2A00" w:rsidRDefault="004D2A00" w:rsidP="004D2A00">
            <w:r w:rsidRPr="004D2A00">
              <w:t>S</w:t>
            </w:r>
          </w:p>
        </w:tc>
        <w:tc>
          <w:tcPr>
            <w:tcW w:w="2358" w:type="dxa"/>
            <w:noWrap/>
            <w:hideMark/>
          </w:tcPr>
          <w:p w14:paraId="6709A4BD" w14:textId="77777777" w:rsidR="004D2A00" w:rsidRPr="004D2A00" w:rsidRDefault="004D2A00" w:rsidP="004D2A00">
            <w:r w:rsidRPr="004D2A00">
              <w:t>23.900</w:t>
            </w:r>
          </w:p>
        </w:tc>
      </w:tr>
      <w:tr w:rsidR="004D2A00" w:rsidRPr="004D2A00" w14:paraId="2A6504B5" w14:textId="77777777" w:rsidTr="00E877B2">
        <w:trPr>
          <w:trHeight w:val="315"/>
        </w:trPr>
        <w:tc>
          <w:tcPr>
            <w:tcW w:w="5949" w:type="dxa"/>
            <w:noWrap/>
            <w:hideMark/>
          </w:tcPr>
          <w:p w14:paraId="780BCB9B" w14:textId="77777777" w:rsidR="004D2A00" w:rsidRPr="004D2A00" w:rsidRDefault="004D2A00">
            <w:r w:rsidRPr="004D2A00">
              <w:t>PPPB for Maskinfører EUSR</w:t>
            </w:r>
          </w:p>
        </w:tc>
        <w:tc>
          <w:tcPr>
            <w:tcW w:w="709" w:type="dxa"/>
            <w:noWrap/>
            <w:hideMark/>
          </w:tcPr>
          <w:p w14:paraId="778EF610" w14:textId="77777777" w:rsidR="004D2A00" w:rsidRPr="004D2A00" w:rsidRDefault="004D2A00" w:rsidP="004D2A00">
            <w:r w:rsidRPr="004D2A00">
              <w:t>S</w:t>
            </w:r>
          </w:p>
        </w:tc>
        <w:tc>
          <w:tcPr>
            <w:tcW w:w="2358" w:type="dxa"/>
            <w:noWrap/>
            <w:hideMark/>
          </w:tcPr>
          <w:p w14:paraId="4282AE49" w14:textId="77777777" w:rsidR="004D2A00" w:rsidRPr="004D2A00" w:rsidRDefault="004D2A00" w:rsidP="004D2A00">
            <w:r w:rsidRPr="004D2A00">
              <w:t>3.200</w:t>
            </w:r>
          </w:p>
        </w:tc>
      </w:tr>
      <w:tr w:rsidR="004D2A00" w:rsidRPr="004D2A00" w14:paraId="39DF74AC" w14:textId="77777777" w:rsidTr="00E877B2">
        <w:trPr>
          <w:trHeight w:val="315"/>
        </w:trPr>
        <w:tc>
          <w:tcPr>
            <w:tcW w:w="5949" w:type="dxa"/>
            <w:noWrap/>
            <w:hideMark/>
          </w:tcPr>
          <w:p w14:paraId="00725399" w14:textId="77777777" w:rsidR="004D2A00" w:rsidRPr="004D2A00" w:rsidRDefault="004D2A00">
            <w:r w:rsidRPr="004D2A00">
              <w:t>Spændingsudligning grundkursus</w:t>
            </w:r>
          </w:p>
        </w:tc>
        <w:tc>
          <w:tcPr>
            <w:tcW w:w="709" w:type="dxa"/>
            <w:noWrap/>
            <w:hideMark/>
          </w:tcPr>
          <w:p w14:paraId="3CFDBEC4" w14:textId="77777777" w:rsidR="004D2A00" w:rsidRPr="004D2A00" w:rsidRDefault="004D2A00" w:rsidP="004D2A00">
            <w:r w:rsidRPr="004D2A00">
              <w:t>B</w:t>
            </w:r>
          </w:p>
        </w:tc>
        <w:tc>
          <w:tcPr>
            <w:tcW w:w="2358" w:type="dxa"/>
            <w:noWrap/>
            <w:hideMark/>
          </w:tcPr>
          <w:p w14:paraId="6D8C4928" w14:textId="77777777" w:rsidR="004D2A00" w:rsidRPr="004D2A00" w:rsidRDefault="004D2A00" w:rsidP="004D2A00">
            <w:r w:rsidRPr="004D2A00">
              <w:t>5.200</w:t>
            </w:r>
          </w:p>
        </w:tc>
      </w:tr>
      <w:tr w:rsidR="004D2A00" w:rsidRPr="004D2A00" w14:paraId="159F066C" w14:textId="77777777" w:rsidTr="00E877B2">
        <w:trPr>
          <w:trHeight w:val="315"/>
        </w:trPr>
        <w:tc>
          <w:tcPr>
            <w:tcW w:w="5949" w:type="dxa"/>
            <w:noWrap/>
            <w:hideMark/>
          </w:tcPr>
          <w:p w14:paraId="4C8BCF1D" w14:textId="77777777" w:rsidR="004D2A00" w:rsidRPr="004D2A00" w:rsidRDefault="004D2A00">
            <w:r w:rsidRPr="004D2A00">
              <w:t>Spændingsudligning administrativt</w:t>
            </w:r>
          </w:p>
        </w:tc>
        <w:tc>
          <w:tcPr>
            <w:tcW w:w="709" w:type="dxa"/>
            <w:noWrap/>
            <w:hideMark/>
          </w:tcPr>
          <w:p w14:paraId="2A956334" w14:textId="77777777" w:rsidR="004D2A00" w:rsidRPr="004D2A00" w:rsidRDefault="004D2A00" w:rsidP="004D2A00">
            <w:r w:rsidRPr="004D2A00">
              <w:t>B</w:t>
            </w:r>
          </w:p>
        </w:tc>
        <w:tc>
          <w:tcPr>
            <w:tcW w:w="2358" w:type="dxa"/>
            <w:noWrap/>
            <w:hideMark/>
          </w:tcPr>
          <w:p w14:paraId="400B894C" w14:textId="77777777" w:rsidR="004D2A00" w:rsidRPr="004D2A00" w:rsidRDefault="004D2A00" w:rsidP="004D2A00">
            <w:r w:rsidRPr="004D2A00">
              <w:t>5.200</w:t>
            </w:r>
          </w:p>
        </w:tc>
      </w:tr>
      <w:tr w:rsidR="004D2A00" w:rsidRPr="004D2A00" w14:paraId="704E2A24" w14:textId="77777777" w:rsidTr="00E877B2">
        <w:trPr>
          <w:trHeight w:val="315"/>
        </w:trPr>
        <w:tc>
          <w:tcPr>
            <w:tcW w:w="5949" w:type="dxa"/>
            <w:noWrap/>
            <w:hideMark/>
          </w:tcPr>
          <w:p w14:paraId="10C62099" w14:textId="77777777" w:rsidR="004D2A00" w:rsidRPr="004D2A00" w:rsidRDefault="004D2A00">
            <w:r w:rsidRPr="004D2A00">
              <w:t>SR1 EUSR</w:t>
            </w:r>
          </w:p>
        </w:tc>
        <w:tc>
          <w:tcPr>
            <w:tcW w:w="709" w:type="dxa"/>
            <w:noWrap/>
            <w:hideMark/>
          </w:tcPr>
          <w:p w14:paraId="1BDD4C60" w14:textId="77777777" w:rsidR="004D2A00" w:rsidRPr="004D2A00" w:rsidRDefault="004D2A00" w:rsidP="004D2A00">
            <w:r w:rsidRPr="004D2A00">
              <w:t>S</w:t>
            </w:r>
          </w:p>
        </w:tc>
        <w:tc>
          <w:tcPr>
            <w:tcW w:w="2358" w:type="dxa"/>
            <w:noWrap/>
            <w:hideMark/>
          </w:tcPr>
          <w:p w14:paraId="13C7BA99" w14:textId="77777777" w:rsidR="004D2A00" w:rsidRPr="004D2A00" w:rsidRDefault="004D2A00" w:rsidP="004D2A00">
            <w:r w:rsidRPr="004D2A00">
              <w:t>4.600</w:t>
            </w:r>
          </w:p>
        </w:tc>
      </w:tr>
      <w:tr w:rsidR="004D2A00" w:rsidRPr="004D2A00" w14:paraId="71996AED" w14:textId="77777777" w:rsidTr="00E877B2">
        <w:trPr>
          <w:trHeight w:val="315"/>
        </w:trPr>
        <w:tc>
          <w:tcPr>
            <w:tcW w:w="5949" w:type="dxa"/>
            <w:noWrap/>
            <w:hideMark/>
          </w:tcPr>
          <w:p w14:paraId="01B38784" w14:textId="77777777" w:rsidR="004D2A00" w:rsidRPr="004D2A00" w:rsidRDefault="004D2A00">
            <w:r w:rsidRPr="004D2A00">
              <w:t>SR2 EUSR</w:t>
            </w:r>
          </w:p>
        </w:tc>
        <w:tc>
          <w:tcPr>
            <w:tcW w:w="709" w:type="dxa"/>
            <w:noWrap/>
            <w:hideMark/>
          </w:tcPr>
          <w:p w14:paraId="5F627DBC" w14:textId="77777777" w:rsidR="004D2A00" w:rsidRPr="004D2A00" w:rsidRDefault="004D2A00" w:rsidP="004D2A00">
            <w:r w:rsidRPr="004D2A00">
              <w:t>S</w:t>
            </w:r>
          </w:p>
        </w:tc>
        <w:tc>
          <w:tcPr>
            <w:tcW w:w="2358" w:type="dxa"/>
            <w:noWrap/>
            <w:hideMark/>
          </w:tcPr>
          <w:p w14:paraId="607E8AA3" w14:textId="77777777" w:rsidR="004D2A00" w:rsidRPr="004D2A00" w:rsidRDefault="004D2A00" w:rsidP="004D2A00">
            <w:r w:rsidRPr="004D2A00">
              <w:t>3.500</w:t>
            </w:r>
          </w:p>
        </w:tc>
      </w:tr>
      <w:tr w:rsidR="004D2A00" w:rsidRPr="004D2A00" w14:paraId="2493273F" w14:textId="77777777" w:rsidTr="00E877B2">
        <w:trPr>
          <w:trHeight w:val="315"/>
        </w:trPr>
        <w:tc>
          <w:tcPr>
            <w:tcW w:w="5949" w:type="dxa"/>
            <w:noWrap/>
            <w:hideMark/>
          </w:tcPr>
          <w:p w14:paraId="25A7EC87" w14:textId="77777777" w:rsidR="004D2A00" w:rsidRPr="004D2A00" w:rsidRDefault="004D2A00">
            <w:r w:rsidRPr="004D2A00">
              <w:t>Særlig prøve</w:t>
            </w:r>
          </w:p>
        </w:tc>
        <w:tc>
          <w:tcPr>
            <w:tcW w:w="709" w:type="dxa"/>
            <w:noWrap/>
            <w:hideMark/>
          </w:tcPr>
          <w:p w14:paraId="3629B635" w14:textId="77777777" w:rsidR="004D2A00" w:rsidRPr="004D2A00" w:rsidRDefault="004D2A00" w:rsidP="004D2A00">
            <w:r w:rsidRPr="004D2A00">
              <w:t>S</w:t>
            </w:r>
          </w:p>
        </w:tc>
        <w:tc>
          <w:tcPr>
            <w:tcW w:w="2358" w:type="dxa"/>
            <w:noWrap/>
            <w:hideMark/>
          </w:tcPr>
          <w:p w14:paraId="793FEDCF" w14:textId="77777777" w:rsidR="004D2A00" w:rsidRPr="004D2A00" w:rsidRDefault="004D2A00" w:rsidP="004D2A00">
            <w:r w:rsidRPr="004D2A00">
              <w:t>3.300</w:t>
            </w:r>
          </w:p>
        </w:tc>
      </w:tr>
      <w:tr w:rsidR="004D2A00" w:rsidRPr="004D2A00" w14:paraId="677B2788" w14:textId="77777777" w:rsidTr="00E877B2">
        <w:trPr>
          <w:trHeight w:val="315"/>
        </w:trPr>
        <w:tc>
          <w:tcPr>
            <w:tcW w:w="5949" w:type="dxa"/>
            <w:noWrap/>
            <w:hideMark/>
          </w:tcPr>
          <w:p w14:paraId="3C5557E8" w14:textId="77777777" w:rsidR="004D2A00" w:rsidRPr="004D2A00" w:rsidRDefault="004D2A00">
            <w:r w:rsidRPr="004D2A00">
              <w:t xml:space="preserve">Automatisk </w:t>
            </w:r>
            <w:proofErr w:type="spellStart"/>
            <w:r w:rsidRPr="004D2A00">
              <w:t>linieblok</w:t>
            </w:r>
            <w:proofErr w:type="spellEnd"/>
            <w:r w:rsidRPr="004D2A00">
              <w:t xml:space="preserve"> type 1954 B</w:t>
            </w:r>
          </w:p>
        </w:tc>
        <w:tc>
          <w:tcPr>
            <w:tcW w:w="709" w:type="dxa"/>
            <w:noWrap/>
            <w:hideMark/>
          </w:tcPr>
          <w:p w14:paraId="311A25B7" w14:textId="77777777" w:rsidR="004D2A00" w:rsidRPr="004D2A00" w:rsidRDefault="004D2A00" w:rsidP="004D2A00">
            <w:r w:rsidRPr="004D2A00">
              <w:t>B</w:t>
            </w:r>
          </w:p>
        </w:tc>
        <w:tc>
          <w:tcPr>
            <w:tcW w:w="2358" w:type="dxa"/>
            <w:noWrap/>
            <w:hideMark/>
          </w:tcPr>
          <w:p w14:paraId="5325AD6E" w14:textId="77777777" w:rsidR="004D2A00" w:rsidRPr="004D2A00" w:rsidRDefault="004D2A00" w:rsidP="004D2A00">
            <w:r w:rsidRPr="004D2A00">
              <w:t>26.600</w:t>
            </w:r>
          </w:p>
        </w:tc>
      </w:tr>
      <w:tr w:rsidR="004D2A00" w:rsidRPr="004D2A00" w14:paraId="20E86445" w14:textId="77777777" w:rsidTr="00E877B2">
        <w:trPr>
          <w:trHeight w:val="315"/>
        </w:trPr>
        <w:tc>
          <w:tcPr>
            <w:tcW w:w="5949" w:type="dxa"/>
            <w:noWrap/>
            <w:hideMark/>
          </w:tcPr>
          <w:p w14:paraId="7AA86CB0" w14:textId="77777777" w:rsidR="004D2A00" w:rsidRPr="004D2A00" w:rsidRDefault="004D2A00">
            <w:r w:rsidRPr="004D2A00">
              <w:t>Sporskifte type 1957/79/94 - Grund/Fejl</w:t>
            </w:r>
          </w:p>
        </w:tc>
        <w:tc>
          <w:tcPr>
            <w:tcW w:w="709" w:type="dxa"/>
            <w:noWrap/>
            <w:hideMark/>
          </w:tcPr>
          <w:p w14:paraId="2A5E8570" w14:textId="77777777" w:rsidR="004D2A00" w:rsidRPr="004D2A00" w:rsidRDefault="004D2A00" w:rsidP="004D2A00">
            <w:r w:rsidRPr="004D2A00">
              <w:t>B</w:t>
            </w:r>
          </w:p>
        </w:tc>
        <w:tc>
          <w:tcPr>
            <w:tcW w:w="2358" w:type="dxa"/>
            <w:noWrap/>
            <w:hideMark/>
          </w:tcPr>
          <w:p w14:paraId="0731E9F1" w14:textId="77777777" w:rsidR="004D2A00" w:rsidRPr="004D2A00" w:rsidRDefault="004D2A00" w:rsidP="004D2A00">
            <w:r w:rsidRPr="004D2A00">
              <w:t>26.300</w:t>
            </w:r>
          </w:p>
        </w:tc>
      </w:tr>
      <w:tr w:rsidR="004D2A00" w:rsidRPr="004D2A00" w14:paraId="4F1218F6" w14:textId="77777777" w:rsidTr="00E877B2">
        <w:trPr>
          <w:trHeight w:val="315"/>
        </w:trPr>
        <w:tc>
          <w:tcPr>
            <w:tcW w:w="5949" w:type="dxa"/>
            <w:noWrap/>
            <w:hideMark/>
          </w:tcPr>
          <w:p w14:paraId="0E5B7ADE" w14:textId="77777777" w:rsidR="004D2A00" w:rsidRPr="004D2A00" w:rsidRDefault="004D2A00">
            <w:r w:rsidRPr="004D2A00">
              <w:t>DC sporisolation, 77 Hz sporisolation og Måleteknik</w:t>
            </w:r>
          </w:p>
        </w:tc>
        <w:tc>
          <w:tcPr>
            <w:tcW w:w="709" w:type="dxa"/>
            <w:noWrap/>
            <w:hideMark/>
          </w:tcPr>
          <w:p w14:paraId="66855B48" w14:textId="77777777" w:rsidR="004D2A00" w:rsidRPr="004D2A00" w:rsidRDefault="004D2A00" w:rsidP="004D2A00">
            <w:r w:rsidRPr="004D2A00">
              <w:t>B</w:t>
            </w:r>
          </w:p>
        </w:tc>
        <w:tc>
          <w:tcPr>
            <w:tcW w:w="2358" w:type="dxa"/>
            <w:noWrap/>
            <w:hideMark/>
          </w:tcPr>
          <w:p w14:paraId="250BC1AF" w14:textId="77777777" w:rsidR="004D2A00" w:rsidRPr="004D2A00" w:rsidRDefault="004D2A00" w:rsidP="004D2A00">
            <w:r w:rsidRPr="004D2A00">
              <w:t>30.100</w:t>
            </w:r>
          </w:p>
        </w:tc>
      </w:tr>
      <w:tr w:rsidR="004D2A00" w:rsidRPr="004D2A00" w14:paraId="174128BE" w14:textId="77777777" w:rsidTr="00E877B2">
        <w:trPr>
          <w:trHeight w:val="315"/>
        </w:trPr>
        <w:tc>
          <w:tcPr>
            <w:tcW w:w="5949" w:type="dxa"/>
            <w:noWrap/>
            <w:hideMark/>
          </w:tcPr>
          <w:p w14:paraId="04546CAA" w14:textId="77777777" w:rsidR="004D2A00" w:rsidRPr="004D2A00" w:rsidRDefault="004D2A00">
            <w:r w:rsidRPr="004D2A00">
              <w:t>Fejlretning Overkørselsanlæg</w:t>
            </w:r>
          </w:p>
        </w:tc>
        <w:tc>
          <w:tcPr>
            <w:tcW w:w="709" w:type="dxa"/>
            <w:noWrap/>
            <w:hideMark/>
          </w:tcPr>
          <w:p w14:paraId="35D95A53" w14:textId="77777777" w:rsidR="004D2A00" w:rsidRPr="004D2A00" w:rsidRDefault="004D2A00" w:rsidP="004D2A00">
            <w:r w:rsidRPr="004D2A00">
              <w:t>B</w:t>
            </w:r>
          </w:p>
        </w:tc>
        <w:tc>
          <w:tcPr>
            <w:tcW w:w="2358" w:type="dxa"/>
            <w:noWrap/>
            <w:hideMark/>
          </w:tcPr>
          <w:p w14:paraId="6E6AEE34" w14:textId="77777777" w:rsidR="004D2A00" w:rsidRPr="004D2A00" w:rsidRDefault="004D2A00" w:rsidP="004D2A00">
            <w:r w:rsidRPr="004D2A00">
              <w:t>16.900</w:t>
            </w:r>
          </w:p>
        </w:tc>
      </w:tr>
      <w:tr w:rsidR="004D2A00" w:rsidRPr="004D2A00" w14:paraId="693250C5" w14:textId="77777777" w:rsidTr="00E877B2">
        <w:trPr>
          <w:trHeight w:val="315"/>
        </w:trPr>
        <w:tc>
          <w:tcPr>
            <w:tcW w:w="5949" w:type="dxa"/>
            <w:noWrap/>
            <w:hideMark/>
          </w:tcPr>
          <w:p w14:paraId="39C4D192" w14:textId="77777777" w:rsidR="004D2A00" w:rsidRPr="004D2A00" w:rsidRDefault="004D2A00">
            <w:r w:rsidRPr="004D2A00">
              <w:t xml:space="preserve">Automatisk </w:t>
            </w:r>
            <w:proofErr w:type="spellStart"/>
            <w:r w:rsidRPr="004D2A00">
              <w:t>linieblok</w:t>
            </w:r>
            <w:proofErr w:type="spellEnd"/>
            <w:r w:rsidRPr="004D2A00">
              <w:t xml:space="preserve"> type 1957 m/u AM</w:t>
            </w:r>
          </w:p>
        </w:tc>
        <w:tc>
          <w:tcPr>
            <w:tcW w:w="709" w:type="dxa"/>
            <w:noWrap/>
            <w:hideMark/>
          </w:tcPr>
          <w:p w14:paraId="4EA8B1FE" w14:textId="77777777" w:rsidR="004D2A00" w:rsidRPr="004D2A00" w:rsidRDefault="004D2A00" w:rsidP="004D2A00">
            <w:r w:rsidRPr="004D2A00">
              <w:t>B</w:t>
            </w:r>
          </w:p>
        </w:tc>
        <w:tc>
          <w:tcPr>
            <w:tcW w:w="2358" w:type="dxa"/>
            <w:noWrap/>
            <w:hideMark/>
          </w:tcPr>
          <w:p w14:paraId="38C142F4" w14:textId="77777777" w:rsidR="004D2A00" w:rsidRPr="004D2A00" w:rsidRDefault="004D2A00" w:rsidP="004D2A00">
            <w:r w:rsidRPr="004D2A00">
              <w:t>28.600</w:t>
            </w:r>
          </w:p>
        </w:tc>
      </w:tr>
      <w:tr w:rsidR="004D2A00" w:rsidRPr="004D2A00" w14:paraId="4E889212" w14:textId="77777777" w:rsidTr="00E877B2">
        <w:trPr>
          <w:trHeight w:val="315"/>
        </w:trPr>
        <w:tc>
          <w:tcPr>
            <w:tcW w:w="5949" w:type="dxa"/>
            <w:noWrap/>
            <w:hideMark/>
          </w:tcPr>
          <w:p w14:paraId="4A51965E" w14:textId="77777777" w:rsidR="004D2A00" w:rsidRPr="004D2A00" w:rsidRDefault="004D2A00">
            <w:r w:rsidRPr="004D2A00">
              <w:t xml:space="preserve">Automatisk </w:t>
            </w:r>
            <w:proofErr w:type="spellStart"/>
            <w:r w:rsidRPr="004D2A00">
              <w:t>linieblok</w:t>
            </w:r>
            <w:proofErr w:type="spellEnd"/>
            <w:r w:rsidRPr="004D2A00">
              <w:t xml:space="preserve"> type 1982</w:t>
            </w:r>
          </w:p>
        </w:tc>
        <w:tc>
          <w:tcPr>
            <w:tcW w:w="709" w:type="dxa"/>
            <w:noWrap/>
            <w:hideMark/>
          </w:tcPr>
          <w:p w14:paraId="37027734" w14:textId="77777777" w:rsidR="004D2A00" w:rsidRPr="004D2A00" w:rsidRDefault="004D2A00" w:rsidP="004D2A00">
            <w:r w:rsidRPr="004D2A00">
              <w:t>B</w:t>
            </w:r>
          </w:p>
        </w:tc>
        <w:tc>
          <w:tcPr>
            <w:tcW w:w="2358" w:type="dxa"/>
            <w:noWrap/>
            <w:hideMark/>
          </w:tcPr>
          <w:p w14:paraId="74A3E4AC" w14:textId="77777777" w:rsidR="004D2A00" w:rsidRPr="004D2A00" w:rsidRDefault="004D2A00" w:rsidP="004D2A00">
            <w:r w:rsidRPr="004D2A00">
              <w:t>7.900</w:t>
            </w:r>
          </w:p>
        </w:tc>
      </w:tr>
      <w:tr w:rsidR="004D2A00" w:rsidRPr="004D2A00" w14:paraId="67D6A8F3" w14:textId="77777777" w:rsidTr="00E877B2">
        <w:trPr>
          <w:trHeight w:val="315"/>
        </w:trPr>
        <w:tc>
          <w:tcPr>
            <w:tcW w:w="5949" w:type="dxa"/>
            <w:noWrap/>
            <w:hideMark/>
          </w:tcPr>
          <w:p w14:paraId="6858927B" w14:textId="77777777" w:rsidR="004D2A00" w:rsidRPr="004D2A00" w:rsidRDefault="004D2A00">
            <w:r w:rsidRPr="004D2A00">
              <w:t xml:space="preserve">Spændingsudligning </w:t>
            </w:r>
            <w:proofErr w:type="spellStart"/>
            <w:r w:rsidRPr="004D2A00">
              <w:t>recertificering</w:t>
            </w:r>
            <w:proofErr w:type="spellEnd"/>
          </w:p>
        </w:tc>
        <w:tc>
          <w:tcPr>
            <w:tcW w:w="709" w:type="dxa"/>
            <w:noWrap/>
            <w:hideMark/>
          </w:tcPr>
          <w:p w14:paraId="28F85FA3" w14:textId="77777777" w:rsidR="004D2A00" w:rsidRPr="004D2A00" w:rsidRDefault="004D2A00" w:rsidP="004D2A00">
            <w:r w:rsidRPr="004D2A00">
              <w:t>B</w:t>
            </w:r>
          </w:p>
        </w:tc>
        <w:tc>
          <w:tcPr>
            <w:tcW w:w="2358" w:type="dxa"/>
            <w:noWrap/>
            <w:hideMark/>
          </w:tcPr>
          <w:p w14:paraId="5B79B9B8" w14:textId="77777777" w:rsidR="004D2A00" w:rsidRPr="004D2A00" w:rsidRDefault="004D2A00" w:rsidP="004D2A00">
            <w:r w:rsidRPr="004D2A00">
              <w:t>5.200</w:t>
            </w:r>
          </w:p>
        </w:tc>
      </w:tr>
      <w:tr w:rsidR="004D2A00" w:rsidRPr="004D2A00" w14:paraId="39ED525D" w14:textId="77777777" w:rsidTr="00E877B2">
        <w:trPr>
          <w:trHeight w:val="315"/>
        </w:trPr>
        <w:tc>
          <w:tcPr>
            <w:tcW w:w="5949" w:type="dxa"/>
            <w:noWrap/>
            <w:hideMark/>
          </w:tcPr>
          <w:p w14:paraId="311C5BB4" w14:textId="77777777" w:rsidR="004D2A00" w:rsidRPr="004D2A00" w:rsidRDefault="004D2A00">
            <w:r w:rsidRPr="004D2A00">
              <w:t>PPPB for Maskinfører Grundkursus</w:t>
            </w:r>
          </w:p>
        </w:tc>
        <w:tc>
          <w:tcPr>
            <w:tcW w:w="709" w:type="dxa"/>
            <w:noWrap/>
            <w:hideMark/>
          </w:tcPr>
          <w:p w14:paraId="27F6D1AC" w14:textId="77777777" w:rsidR="004D2A00" w:rsidRPr="004D2A00" w:rsidRDefault="004D2A00" w:rsidP="004D2A00">
            <w:r w:rsidRPr="004D2A00">
              <w:t>S</w:t>
            </w:r>
          </w:p>
        </w:tc>
        <w:tc>
          <w:tcPr>
            <w:tcW w:w="2358" w:type="dxa"/>
            <w:noWrap/>
            <w:hideMark/>
          </w:tcPr>
          <w:p w14:paraId="42D67FB0" w14:textId="77777777" w:rsidR="004D2A00" w:rsidRPr="004D2A00" w:rsidRDefault="004D2A00" w:rsidP="004D2A00">
            <w:r w:rsidRPr="004D2A00">
              <w:t>22.000</w:t>
            </w:r>
          </w:p>
        </w:tc>
      </w:tr>
      <w:tr w:rsidR="004D2A00" w:rsidRPr="004D2A00" w14:paraId="767C2DDF" w14:textId="77777777" w:rsidTr="00E877B2">
        <w:trPr>
          <w:trHeight w:val="315"/>
        </w:trPr>
        <w:tc>
          <w:tcPr>
            <w:tcW w:w="5949" w:type="dxa"/>
            <w:noWrap/>
            <w:hideMark/>
          </w:tcPr>
          <w:p w14:paraId="607D81F0" w14:textId="77777777" w:rsidR="004D2A00" w:rsidRPr="004D2A00" w:rsidRDefault="004D2A00">
            <w:r w:rsidRPr="004D2A00">
              <w:t>PPPB for Maskinfører EUSR (tysk)</w:t>
            </w:r>
          </w:p>
        </w:tc>
        <w:tc>
          <w:tcPr>
            <w:tcW w:w="709" w:type="dxa"/>
            <w:noWrap/>
            <w:hideMark/>
          </w:tcPr>
          <w:p w14:paraId="49EED151" w14:textId="77777777" w:rsidR="004D2A00" w:rsidRPr="004D2A00" w:rsidRDefault="004D2A00" w:rsidP="004D2A00">
            <w:r w:rsidRPr="004D2A00">
              <w:t>S</w:t>
            </w:r>
          </w:p>
        </w:tc>
        <w:tc>
          <w:tcPr>
            <w:tcW w:w="2358" w:type="dxa"/>
            <w:noWrap/>
            <w:hideMark/>
          </w:tcPr>
          <w:p w14:paraId="69E0F74D" w14:textId="77777777" w:rsidR="004D2A00" w:rsidRPr="004D2A00" w:rsidRDefault="004D2A00" w:rsidP="004D2A00">
            <w:r w:rsidRPr="004D2A00">
              <w:t>5.100</w:t>
            </w:r>
          </w:p>
        </w:tc>
      </w:tr>
      <w:tr w:rsidR="004D2A00" w:rsidRPr="004D2A00" w14:paraId="309EA992" w14:textId="77777777" w:rsidTr="00E877B2">
        <w:trPr>
          <w:trHeight w:val="315"/>
        </w:trPr>
        <w:tc>
          <w:tcPr>
            <w:tcW w:w="5949" w:type="dxa"/>
            <w:noWrap/>
            <w:hideMark/>
          </w:tcPr>
          <w:p w14:paraId="14F8A93E" w14:textId="77777777" w:rsidR="004D2A00" w:rsidRPr="004D2A00" w:rsidRDefault="004D2A00">
            <w:r w:rsidRPr="004D2A00">
              <w:t>S-bane Vedligehold af strømforsyninger</w:t>
            </w:r>
          </w:p>
        </w:tc>
        <w:tc>
          <w:tcPr>
            <w:tcW w:w="709" w:type="dxa"/>
            <w:noWrap/>
            <w:hideMark/>
          </w:tcPr>
          <w:p w14:paraId="22817249" w14:textId="77777777" w:rsidR="004D2A00" w:rsidRPr="004D2A00" w:rsidRDefault="004D2A00" w:rsidP="004D2A00">
            <w:r w:rsidRPr="004D2A00">
              <w:t>B</w:t>
            </w:r>
          </w:p>
        </w:tc>
        <w:tc>
          <w:tcPr>
            <w:tcW w:w="2358" w:type="dxa"/>
            <w:noWrap/>
            <w:hideMark/>
          </w:tcPr>
          <w:p w14:paraId="5B0A2E4A" w14:textId="77777777" w:rsidR="004D2A00" w:rsidRPr="004D2A00" w:rsidRDefault="004D2A00" w:rsidP="004D2A00">
            <w:r w:rsidRPr="004D2A00">
              <w:t>11.200</w:t>
            </w:r>
          </w:p>
        </w:tc>
      </w:tr>
      <w:tr w:rsidR="004D2A00" w:rsidRPr="004D2A00" w14:paraId="2E6ED2C2" w14:textId="77777777" w:rsidTr="00E877B2">
        <w:trPr>
          <w:trHeight w:val="315"/>
        </w:trPr>
        <w:tc>
          <w:tcPr>
            <w:tcW w:w="5949" w:type="dxa"/>
            <w:noWrap/>
            <w:hideMark/>
          </w:tcPr>
          <w:p w14:paraId="51DC13F7" w14:textId="77777777" w:rsidR="004D2A00" w:rsidRPr="004D2A00" w:rsidRDefault="004D2A00">
            <w:r w:rsidRPr="004D2A00">
              <w:t>S-bane Grundlæggende vedligehold</w:t>
            </w:r>
          </w:p>
        </w:tc>
        <w:tc>
          <w:tcPr>
            <w:tcW w:w="709" w:type="dxa"/>
            <w:noWrap/>
            <w:hideMark/>
          </w:tcPr>
          <w:p w14:paraId="02F6C0FA" w14:textId="77777777" w:rsidR="004D2A00" w:rsidRPr="004D2A00" w:rsidRDefault="004D2A00" w:rsidP="004D2A00">
            <w:r w:rsidRPr="004D2A00">
              <w:t>B</w:t>
            </w:r>
          </w:p>
        </w:tc>
        <w:tc>
          <w:tcPr>
            <w:tcW w:w="2358" w:type="dxa"/>
            <w:noWrap/>
            <w:hideMark/>
          </w:tcPr>
          <w:p w14:paraId="4F55ECEB" w14:textId="77777777" w:rsidR="004D2A00" w:rsidRPr="004D2A00" w:rsidRDefault="004D2A00" w:rsidP="004D2A00">
            <w:r w:rsidRPr="004D2A00">
              <w:t>15.300</w:t>
            </w:r>
          </w:p>
        </w:tc>
      </w:tr>
      <w:tr w:rsidR="004D2A00" w:rsidRPr="004D2A00" w14:paraId="4E22C114" w14:textId="77777777" w:rsidTr="00E877B2">
        <w:trPr>
          <w:trHeight w:val="315"/>
        </w:trPr>
        <w:tc>
          <w:tcPr>
            <w:tcW w:w="5949" w:type="dxa"/>
            <w:noWrap/>
            <w:hideMark/>
          </w:tcPr>
          <w:p w14:paraId="6C982FB8" w14:textId="77777777" w:rsidR="004D2A00" w:rsidRPr="004D2A00" w:rsidRDefault="004D2A00">
            <w:r w:rsidRPr="004D2A00">
              <w:t>S-bane Vedligehold af akseltællersystem</w:t>
            </w:r>
          </w:p>
        </w:tc>
        <w:tc>
          <w:tcPr>
            <w:tcW w:w="709" w:type="dxa"/>
            <w:noWrap/>
            <w:hideMark/>
          </w:tcPr>
          <w:p w14:paraId="256B9E7B" w14:textId="77777777" w:rsidR="004D2A00" w:rsidRPr="004D2A00" w:rsidRDefault="004D2A00" w:rsidP="004D2A00">
            <w:r w:rsidRPr="004D2A00">
              <w:t>B</w:t>
            </w:r>
          </w:p>
        </w:tc>
        <w:tc>
          <w:tcPr>
            <w:tcW w:w="2358" w:type="dxa"/>
            <w:noWrap/>
            <w:hideMark/>
          </w:tcPr>
          <w:p w14:paraId="2CAB993F" w14:textId="77777777" w:rsidR="004D2A00" w:rsidRPr="004D2A00" w:rsidRDefault="004D2A00" w:rsidP="004D2A00">
            <w:r w:rsidRPr="004D2A00">
              <w:t>15.300</w:t>
            </w:r>
          </w:p>
        </w:tc>
      </w:tr>
      <w:tr w:rsidR="004D2A00" w:rsidRPr="004D2A00" w14:paraId="2018B5A2" w14:textId="77777777" w:rsidTr="00E877B2">
        <w:trPr>
          <w:trHeight w:val="315"/>
        </w:trPr>
        <w:tc>
          <w:tcPr>
            <w:tcW w:w="5949" w:type="dxa"/>
            <w:noWrap/>
            <w:hideMark/>
          </w:tcPr>
          <w:p w14:paraId="26560923" w14:textId="77777777" w:rsidR="004D2A00" w:rsidRPr="004D2A00" w:rsidRDefault="004D2A00">
            <w:r w:rsidRPr="004D2A00">
              <w:t>S-bane Vedligehold af baliser</w:t>
            </w:r>
          </w:p>
        </w:tc>
        <w:tc>
          <w:tcPr>
            <w:tcW w:w="709" w:type="dxa"/>
            <w:noWrap/>
            <w:hideMark/>
          </w:tcPr>
          <w:p w14:paraId="4DA95AA2" w14:textId="77777777" w:rsidR="004D2A00" w:rsidRPr="004D2A00" w:rsidRDefault="004D2A00" w:rsidP="004D2A00">
            <w:r w:rsidRPr="004D2A00">
              <w:t>B</w:t>
            </w:r>
          </w:p>
        </w:tc>
        <w:tc>
          <w:tcPr>
            <w:tcW w:w="2358" w:type="dxa"/>
            <w:noWrap/>
            <w:hideMark/>
          </w:tcPr>
          <w:p w14:paraId="7506C74C" w14:textId="77777777" w:rsidR="004D2A00" w:rsidRPr="004D2A00" w:rsidRDefault="004D2A00" w:rsidP="004D2A00">
            <w:r w:rsidRPr="004D2A00">
              <w:t>11.200</w:t>
            </w:r>
          </w:p>
        </w:tc>
      </w:tr>
      <w:tr w:rsidR="004D2A00" w:rsidRPr="004D2A00" w14:paraId="669BA54F" w14:textId="77777777" w:rsidTr="00E877B2">
        <w:trPr>
          <w:trHeight w:val="315"/>
        </w:trPr>
        <w:tc>
          <w:tcPr>
            <w:tcW w:w="5949" w:type="dxa"/>
            <w:noWrap/>
            <w:hideMark/>
          </w:tcPr>
          <w:p w14:paraId="6EFCC79D" w14:textId="77777777" w:rsidR="004D2A00" w:rsidRPr="004D2A00" w:rsidRDefault="004D2A00">
            <w:r w:rsidRPr="004D2A00">
              <w:t>S-bane Vedligehold af strækningsenhed</w:t>
            </w:r>
          </w:p>
        </w:tc>
        <w:tc>
          <w:tcPr>
            <w:tcW w:w="709" w:type="dxa"/>
            <w:noWrap/>
            <w:hideMark/>
          </w:tcPr>
          <w:p w14:paraId="7282C1FA" w14:textId="77777777" w:rsidR="004D2A00" w:rsidRPr="004D2A00" w:rsidRDefault="004D2A00" w:rsidP="004D2A00">
            <w:r w:rsidRPr="004D2A00">
              <w:t>B</w:t>
            </w:r>
          </w:p>
        </w:tc>
        <w:tc>
          <w:tcPr>
            <w:tcW w:w="2358" w:type="dxa"/>
            <w:noWrap/>
            <w:hideMark/>
          </w:tcPr>
          <w:p w14:paraId="1D587C0C" w14:textId="77777777" w:rsidR="004D2A00" w:rsidRPr="004D2A00" w:rsidRDefault="004D2A00" w:rsidP="004D2A00">
            <w:r w:rsidRPr="004D2A00">
              <w:t>14.600</w:t>
            </w:r>
          </w:p>
        </w:tc>
      </w:tr>
      <w:tr w:rsidR="004D2A00" w:rsidRPr="004D2A00" w14:paraId="3DF57BBD" w14:textId="77777777" w:rsidTr="00E877B2">
        <w:trPr>
          <w:trHeight w:val="315"/>
        </w:trPr>
        <w:tc>
          <w:tcPr>
            <w:tcW w:w="5949" w:type="dxa"/>
            <w:noWrap/>
            <w:hideMark/>
          </w:tcPr>
          <w:p w14:paraId="7C21B671" w14:textId="77777777" w:rsidR="004D2A00" w:rsidRPr="004D2A00" w:rsidRDefault="004D2A00">
            <w:r w:rsidRPr="004D2A00">
              <w:t>S-bane Vedligehold af signaler</w:t>
            </w:r>
          </w:p>
        </w:tc>
        <w:tc>
          <w:tcPr>
            <w:tcW w:w="709" w:type="dxa"/>
            <w:noWrap/>
            <w:hideMark/>
          </w:tcPr>
          <w:p w14:paraId="3460F8B9" w14:textId="77777777" w:rsidR="004D2A00" w:rsidRPr="004D2A00" w:rsidRDefault="004D2A00" w:rsidP="004D2A00">
            <w:r w:rsidRPr="004D2A00">
              <w:t>B</w:t>
            </w:r>
          </w:p>
        </w:tc>
        <w:tc>
          <w:tcPr>
            <w:tcW w:w="2358" w:type="dxa"/>
            <w:noWrap/>
            <w:hideMark/>
          </w:tcPr>
          <w:p w14:paraId="0732ABCD" w14:textId="77777777" w:rsidR="004D2A00" w:rsidRPr="004D2A00" w:rsidRDefault="004D2A00" w:rsidP="004D2A00">
            <w:r w:rsidRPr="004D2A00">
              <w:t>11.200</w:t>
            </w:r>
          </w:p>
        </w:tc>
      </w:tr>
      <w:tr w:rsidR="004D2A00" w:rsidRPr="004D2A00" w14:paraId="5F07BC2D" w14:textId="77777777" w:rsidTr="00E877B2">
        <w:trPr>
          <w:trHeight w:val="315"/>
        </w:trPr>
        <w:tc>
          <w:tcPr>
            <w:tcW w:w="5949" w:type="dxa"/>
            <w:noWrap/>
            <w:hideMark/>
          </w:tcPr>
          <w:p w14:paraId="0D98D835" w14:textId="77777777" w:rsidR="004D2A00" w:rsidRPr="004D2A00" w:rsidRDefault="004D2A00">
            <w:r w:rsidRPr="004D2A00">
              <w:t>S-bane Vedligehold af sikringsanlæg</w:t>
            </w:r>
          </w:p>
        </w:tc>
        <w:tc>
          <w:tcPr>
            <w:tcW w:w="709" w:type="dxa"/>
            <w:noWrap/>
            <w:hideMark/>
          </w:tcPr>
          <w:p w14:paraId="3BAB14DD" w14:textId="77777777" w:rsidR="004D2A00" w:rsidRPr="004D2A00" w:rsidRDefault="004D2A00" w:rsidP="004D2A00">
            <w:r w:rsidRPr="004D2A00">
              <w:t>B</w:t>
            </w:r>
          </w:p>
        </w:tc>
        <w:tc>
          <w:tcPr>
            <w:tcW w:w="2358" w:type="dxa"/>
            <w:noWrap/>
            <w:hideMark/>
          </w:tcPr>
          <w:p w14:paraId="2D4C3130" w14:textId="77777777" w:rsidR="004D2A00" w:rsidRPr="004D2A00" w:rsidRDefault="004D2A00" w:rsidP="004D2A00">
            <w:r w:rsidRPr="004D2A00">
              <w:t>14.600</w:t>
            </w:r>
          </w:p>
        </w:tc>
      </w:tr>
      <w:tr w:rsidR="004D2A00" w:rsidRPr="004D2A00" w14:paraId="7C84F65C" w14:textId="77777777" w:rsidTr="00E877B2">
        <w:trPr>
          <w:trHeight w:val="315"/>
        </w:trPr>
        <w:tc>
          <w:tcPr>
            <w:tcW w:w="5949" w:type="dxa"/>
            <w:noWrap/>
            <w:hideMark/>
          </w:tcPr>
          <w:p w14:paraId="46CAFDF6" w14:textId="77777777" w:rsidR="004D2A00" w:rsidRPr="004D2A00" w:rsidRDefault="004D2A00">
            <w:r w:rsidRPr="004D2A00">
              <w:t>LKF - Erhvervspsykologisk test</w:t>
            </w:r>
          </w:p>
        </w:tc>
        <w:tc>
          <w:tcPr>
            <w:tcW w:w="709" w:type="dxa"/>
            <w:noWrap/>
            <w:hideMark/>
          </w:tcPr>
          <w:p w14:paraId="747DAA9E" w14:textId="77777777" w:rsidR="004D2A00" w:rsidRPr="004D2A00" w:rsidRDefault="004D2A00" w:rsidP="004D2A00">
            <w:r w:rsidRPr="004D2A00">
              <w:t>S</w:t>
            </w:r>
          </w:p>
        </w:tc>
        <w:tc>
          <w:tcPr>
            <w:tcW w:w="2358" w:type="dxa"/>
            <w:noWrap/>
            <w:hideMark/>
          </w:tcPr>
          <w:p w14:paraId="140770F4" w14:textId="77777777" w:rsidR="004D2A00" w:rsidRPr="004D2A00" w:rsidRDefault="004D2A00" w:rsidP="004D2A00">
            <w:r w:rsidRPr="004D2A00">
              <w:t>3.200</w:t>
            </w:r>
          </w:p>
        </w:tc>
      </w:tr>
      <w:tr w:rsidR="004D2A00" w:rsidRPr="004D2A00" w14:paraId="70B0EA42" w14:textId="77777777" w:rsidTr="00E877B2">
        <w:trPr>
          <w:trHeight w:val="315"/>
        </w:trPr>
        <w:tc>
          <w:tcPr>
            <w:tcW w:w="5949" w:type="dxa"/>
            <w:noWrap/>
            <w:hideMark/>
          </w:tcPr>
          <w:p w14:paraId="13EC30B2" w14:textId="77777777" w:rsidR="004D2A00" w:rsidRPr="004D2A00" w:rsidRDefault="004D2A00">
            <w:r w:rsidRPr="004D2A00">
              <w:lastRenderedPageBreak/>
              <w:t>SR2 EUSR Sikring</w:t>
            </w:r>
          </w:p>
        </w:tc>
        <w:tc>
          <w:tcPr>
            <w:tcW w:w="709" w:type="dxa"/>
            <w:noWrap/>
            <w:hideMark/>
          </w:tcPr>
          <w:p w14:paraId="6714C725" w14:textId="77777777" w:rsidR="004D2A00" w:rsidRPr="004D2A00" w:rsidRDefault="004D2A00" w:rsidP="004D2A00">
            <w:r w:rsidRPr="004D2A00">
              <w:t>S</w:t>
            </w:r>
          </w:p>
        </w:tc>
        <w:tc>
          <w:tcPr>
            <w:tcW w:w="2358" w:type="dxa"/>
            <w:noWrap/>
            <w:hideMark/>
          </w:tcPr>
          <w:p w14:paraId="2328D645" w14:textId="77777777" w:rsidR="004D2A00" w:rsidRPr="004D2A00" w:rsidRDefault="004D2A00" w:rsidP="004D2A00">
            <w:r w:rsidRPr="004D2A00">
              <w:t>4.200</w:t>
            </w:r>
          </w:p>
        </w:tc>
      </w:tr>
      <w:tr w:rsidR="004D2A00" w:rsidRPr="004D2A00" w14:paraId="46F2893B" w14:textId="77777777" w:rsidTr="00E877B2">
        <w:trPr>
          <w:trHeight w:val="315"/>
        </w:trPr>
        <w:tc>
          <w:tcPr>
            <w:tcW w:w="5949" w:type="dxa"/>
            <w:noWrap/>
            <w:hideMark/>
          </w:tcPr>
          <w:p w14:paraId="4E17D3F9" w14:textId="77777777" w:rsidR="004D2A00" w:rsidRPr="004D2A00" w:rsidRDefault="004D2A00">
            <w:r w:rsidRPr="004D2A00">
              <w:t xml:space="preserve">Automatisk </w:t>
            </w:r>
            <w:proofErr w:type="spellStart"/>
            <w:r w:rsidRPr="004D2A00">
              <w:t>linieblok</w:t>
            </w:r>
            <w:proofErr w:type="spellEnd"/>
            <w:r w:rsidRPr="004D2A00">
              <w:t xml:space="preserve"> type FELB</w:t>
            </w:r>
          </w:p>
        </w:tc>
        <w:tc>
          <w:tcPr>
            <w:tcW w:w="709" w:type="dxa"/>
            <w:noWrap/>
            <w:hideMark/>
          </w:tcPr>
          <w:p w14:paraId="032BC3D0" w14:textId="77777777" w:rsidR="004D2A00" w:rsidRPr="004D2A00" w:rsidRDefault="004D2A00" w:rsidP="004D2A00">
            <w:r w:rsidRPr="004D2A00">
              <w:t>B</w:t>
            </w:r>
          </w:p>
        </w:tc>
        <w:tc>
          <w:tcPr>
            <w:tcW w:w="2358" w:type="dxa"/>
            <w:noWrap/>
            <w:hideMark/>
          </w:tcPr>
          <w:p w14:paraId="4103B98F" w14:textId="77777777" w:rsidR="004D2A00" w:rsidRPr="004D2A00" w:rsidRDefault="004D2A00" w:rsidP="004D2A00">
            <w:r w:rsidRPr="004D2A00">
              <w:t>20.300</w:t>
            </w:r>
          </w:p>
        </w:tc>
      </w:tr>
      <w:tr w:rsidR="004D2A00" w:rsidRPr="004D2A00" w14:paraId="4B914B1D" w14:textId="77777777" w:rsidTr="00E877B2">
        <w:trPr>
          <w:trHeight w:val="315"/>
        </w:trPr>
        <w:tc>
          <w:tcPr>
            <w:tcW w:w="5949" w:type="dxa"/>
            <w:noWrap/>
            <w:hideMark/>
          </w:tcPr>
          <w:p w14:paraId="61876496" w14:textId="77777777" w:rsidR="004D2A00" w:rsidRPr="004D2A00" w:rsidRDefault="004D2A00">
            <w:r w:rsidRPr="004D2A00">
              <w:t>FKI/SKI Spor &amp; Sikring</w:t>
            </w:r>
          </w:p>
        </w:tc>
        <w:tc>
          <w:tcPr>
            <w:tcW w:w="709" w:type="dxa"/>
            <w:noWrap/>
            <w:hideMark/>
          </w:tcPr>
          <w:p w14:paraId="222ACBA0" w14:textId="77777777" w:rsidR="004D2A00" w:rsidRPr="004D2A00" w:rsidRDefault="004D2A00" w:rsidP="004D2A00">
            <w:r w:rsidRPr="004D2A00">
              <w:t>B</w:t>
            </w:r>
          </w:p>
        </w:tc>
        <w:tc>
          <w:tcPr>
            <w:tcW w:w="2358" w:type="dxa"/>
            <w:noWrap/>
            <w:hideMark/>
          </w:tcPr>
          <w:p w14:paraId="5ED279A3" w14:textId="77777777" w:rsidR="004D2A00" w:rsidRPr="004D2A00" w:rsidRDefault="004D2A00" w:rsidP="004D2A00">
            <w:r w:rsidRPr="004D2A00">
              <w:t>3.400</w:t>
            </w:r>
          </w:p>
        </w:tc>
      </w:tr>
      <w:tr w:rsidR="004D2A00" w:rsidRPr="004D2A00" w14:paraId="4E19114C" w14:textId="77777777" w:rsidTr="00E877B2">
        <w:trPr>
          <w:trHeight w:val="315"/>
        </w:trPr>
        <w:tc>
          <w:tcPr>
            <w:tcW w:w="5949" w:type="dxa"/>
            <w:noWrap/>
            <w:hideMark/>
          </w:tcPr>
          <w:p w14:paraId="1FFB7CC4" w14:textId="77777777" w:rsidR="004D2A00" w:rsidRPr="004D2A00" w:rsidRDefault="004D2A00">
            <w:r w:rsidRPr="004D2A00">
              <w:t>ORS Sporspærringsleder - Supplering SR</w:t>
            </w:r>
          </w:p>
        </w:tc>
        <w:tc>
          <w:tcPr>
            <w:tcW w:w="709" w:type="dxa"/>
            <w:noWrap/>
            <w:hideMark/>
          </w:tcPr>
          <w:p w14:paraId="0DEE2DE5" w14:textId="77777777" w:rsidR="004D2A00" w:rsidRPr="004D2A00" w:rsidRDefault="004D2A00" w:rsidP="004D2A00">
            <w:r w:rsidRPr="004D2A00">
              <w:t>S</w:t>
            </w:r>
          </w:p>
        </w:tc>
        <w:tc>
          <w:tcPr>
            <w:tcW w:w="2358" w:type="dxa"/>
            <w:noWrap/>
            <w:hideMark/>
          </w:tcPr>
          <w:p w14:paraId="056350A2" w14:textId="77777777" w:rsidR="004D2A00" w:rsidRPr="004D2A00" w:rsidRDefault="004D2A00" w:rsidP="004D2A00">
            <w:r w:rsidRPr="004D2A00">
              <w:t>20.200</w:t>
            </w:r>
          </w:p>
        </w:tc>
      </w:tr>
      <w:tr w:rsidR="004D2A00" w:rsidRPr="004D2A00" w14:paraId="32DBC698" w14:textId="77777777" w:rsidTr="00E877B2">
        <w:trPr>
          <w:trHeight w:val="315"/>
        </w:trPr>
        <w:tc>
          <w:tcPr>
            <w:tcW w:w="5949" w:type="dxa"/>
            <w:noWrap/>
            <w:hideMark/>
          </w:tcPr>
          <w:p w14:paraId="32B95E29" w14:textId="77777777" w:rsidR="004D2A00" w:rsidRPr="004D2A00" w:rsidRDefault="004D2A00">
            <w:r w:rsidRPr="004D2A00">
              <w:t>S-bane Efteruddannelse for vedligeholder</w:t>
            </w:r>
          </w:p>
        </w:tc>
        <w:tc>
          <w:tcPr>
            <w:tcW w:w="709" w:type="dxa"/>
            <w:noWrap/>
            <w:hideMark/>
          </w:tcPr>
          <w:p w14:paraId="0C5E24A9" w14:textId="77777777" w:rsidR="004D2A00" w:rsidRPr="004D2A00" w:rsidRDefault="004D2A00" w:rsidP="004D2A00">
            <w:r w:rsidRPr="004D2A00">
              <w:t>B</w:t>
            </w:r>
          </w:p>
        </w:tc>
        <w:tc>
          <w:tcPr>
            <w:tcW w:w="2358" w:type="dxa"/>
            <w:noWrap/>
            <w:hideMark/>
          </w:tcPr>
          <w:p w14:paraId="12B1321A" w14:textId="77777777" w:rsidR="004D2A00" w:rsidRPr="004D2A00" w:rsidRDefault="004D2A00" w:rsidP="004D2A00">
            <w:r w:rsidRPr="004D2A00">
              <w:t>16.900</w:t>
            </w:r>
          </w:p>
        </w:tc>
      </w:tr>
      <w:tr w:rsidR="004D2A00" w:rsidRPr="004D2A00" w14:paraId="49749E73" w14:textId="77777777" w:rsidTr="00E877B2">
        <w:trPr>
          <w:trHeight w:val="315"/>
        </w:trPr>
        <w:tc>
          <w:tcPr>
            <w:tcW w:w="5949" w:type="dxa"/>
            <w:noWrap/>
            <w:hideMark/>
          </w:tcPr>
          <w:p w14:paraId="345E8312" w14:textId="77777777" w:rsidR="004D2A00" w:rsidRPr="004D2A00" w:rsidRDefault="004D2A00">
            <w:r w:rsidRPr="004D2A00">
              <w:t>RGL Værkstedsområder Grund</w:t>
            </w:r>
          </w:p>
        </w:tc>
        <w:tc>
          <w:tcPr>
            <w:tcW w:w="709" w:type="dxa"/>
            <w:noWrap/>
            <w:hideMark/>
          </w:tcPr>
          <w:p w14:paraId="28D718D1" w14:textId="77777777" w:rsidR="004D2A00" w:rsidRPr="004D2A00" w:rsidRDefault="004D2A00" w:rsidP="004D2A00">
            <w:r w:rsidRPr="004D2A00">
              <w:t>S</w:t>
            </w:r>
          </w:p>
        </w:tc>
        <w:tc>
          <w:tcPr>
            <w:tcW w:w="2358" w:type="dxa"/>
            <w:noWrap/>
            <w:hideMark/>
          </w:tcPr>
          <w:p w14:paraId="5EDFC425" w14:textId="77777777" w:rsidR="004D2A00" w:rsidRPr="004D2A00" w:rsidRDefault="004D2A00" w:rsidP="004D2A00">
            <w:r w:rsidRPr="004D2A00">
              <w:t>42.700</w:t>
            </w:r>
          </w:p>
        </w:tc>
      </w:tr>
      <w:tr w:rsidR="004D2A00" w:rsidRPr="004D2A00" w14:paraId="588B76F0" w14:textId="77777777" w:rsidTr="00E877B2">
        <w:trPr>
          <w:trHeight w:val="315"/>
        </w:trPr>
        <w:tc>
          <w:tcPr>
            <w:tcW w:w="5949" w:type="dxa"/>
            <w:noWrap/>
            <w:hideMark/>
          </w:tcPr>
          <w:p w14:paraId="19EF87E8" w14:textId="77777777" w:rsidR="004D2A00" w:rsidRPr="004D2A00" w:rsidRDefault="004D2A00">
            <w:r w:rsidRPr="004D2A00">
              <w:t>Praktisk dag for SR-1 rangering</w:t>
            </w:r>
          </w:p>
        </w:tc>
        <w:tc>
          <w:tcPr>
            <w:tcW w:w="709" w:type="dxa"/>
            <w:noWrap/>
            <w:hideMark/>
          </w:tcPr>
          <w:p w14:paraId="153D98DD" w14:textId="77777777" w:rsidR="004D2A00" w:rsidRPr="004D2A00" w:rsidRDefault="004D2A00" w:rsidP="004D2A00">
            <w:r w:rsidRPr="004D2A00">
              <w:t>S</w:t>
            </w:r>
          </w:p>
        </w:tc>
        <w:tc>
          <w:tcPr>
            <w:tcW w:w="2358" w:type="dxa"/>
            <w:noWrap/>
            <w:hideMark/>
          </w:tcPr>
          <w:p w14:paraId="771E17FF" w14:textId="77777777" w:rsidR="004D2A00" w:rsidRPr="004D2A00" w:rsidRDefault="004D2A00" w:rsidP="004D2A00">
            <w:r w:rsidRPr="004D2A00">
              <w:t>15.900</w:t>
            </w:r>
          </w:p>
        </w:tc>
      </w:tr>
      <w:tr w:rsidR="004D2A00" w:rsidRPr="004D2A00" w14:paraId="14CB9A80" w14:textId="77777777" w:rsidTr="00E877B2">
        <w:trPr>
          <w:trHeight w:val="315"/>
        </w:trPr>
        <w:tc>
          <w:tcPr>
            <w:tcW w:w="5949" w:type="dxa"/>
            <w:noWrap/>
            <w:hideMark/>
          </w:tcPr>
          <w:p w14:paraId="795EC534" w14:textId="77777777" w:rsidR="004D2A00" w:rsidRPr="004D2A00" w:rsidRDefault="004D2A00">
            <w:r w:rsidRPr="004D2A00">
              <w:t>Advarselsanlæg - Overkørselsanlæg</w:t>
            </w:r>
          </w:p>
        </w:tc>
        <w:tc>
          <w:tcPr>
            <w:tcW w:w="709" w:type="dxa"/>
            <w:noWrap/>
            <w:hideMark/>
          </w:tcPr>
          <w:p w14:paraId="43C04AEF" w14:textId="77777777" w:rsidR="004D2A00" w:rsidRPr="004D2A00" w:rsidRDefault="004D2A00" w:rsidP="004D2A00">
            <w:r w:rsidRPr="004D2A00">
              <w:t>B</w:t>
            </w:r>
          </w:p>
        </w:tc>
        <w:tc>
          <w:tcPr>
            <w:tcW w:w="2358" w:type="dxa"/>
            <w:noWrap/>
            <w:hideMark/>
          </w:tcPr>
          <w:p w14:paraId="43079428" w14:textId="77777777" w:rsidR="004D2A00" w:rsidRPr="004D2A00" w:rsidRDefault="004D2A00" w:rsidP="004D2A00">
            <w:r w:rsidRPr="004D2A00">
              <w:t>38.200</w:t>
            </w:r>
          </w:p>
        </w:tc>
      </w:tr>
      <w:tr w:rsidR="004D2A00" w:rsidRPr="004D2A00" w14:paraId="04242909" w14:textId="77777777" w:rsidTr="00E877B2">
        <w:trPr>
          <w:trHeight w:val="315"/>
        </w:trPr>
        <w:tc>
          <w:tcPr>
            <w:tcW w:w="5949" w:type="dxa"/>
            <w:noWrap/>
            <w:hideMark/>
          </w:tcPr>
          <w:p w14:paraId="61F2DD6A" w14:textId="77777777" w:rsidR="004D2A00" w:rsidRPr="004D2A00" w:rsidRDefault="004D2A00">
            <w:r w:rsidRPr="004D2A00">
              <w:t>Ophold i førerrum</w:t>
            </w:r>
          </w:p>
        </w:tc>
        <w:tc>
          <w:tcPr>
            <w:tcW w:w="709" w:type="dxa"/>
            <w:noWrap/>
            <w:hideMark/>
          </w:tcPr>
          <w:p w14:paraId="3D251F33" w14:textId="77777777" w:rsidR="004D2A00" w:rsidRPr="004D2A00" w:rsidRDefault="004D2A00" w:rsidP="004D2A00">
            <w:r w:rsidRPr="004D2A00">
              <w:t>S</w:t>
            </w:r>
          </w:p>
        </w:tc>
        <w:tc>
          <w:tcPr>
            <w:tcW w:w="2358" w:type="dxa"/>
            <w:noWrap/>
            <w:hideMark/>
          </w:tcPr>
          <w:p w14:paraId="542AAC63" w14:textId="77777777" w:rsidR="004D2A00" w:rsidRPr="004D2A00" w:rsidRDefault="004D2A00" w:rsidP="004D2A00">
            <w:r w:rsidRPr="004D2A00">
              <w:t>4.900</w:t>
            </w:r>
          </w:p>
        </w:tc>
      </w:tr>
      <w:tr w:rsidR="004D2A00" w:rsidRPr="004D2A00" w14:paraId="4AFCD339" w14:textId="77777777" w:rsidTr="00E877B2">
        <w:trPr>
          <w:trHeight w:val="315"/>
        </w:trPr>
        <w:tc>
          <w:tcPr>
            <w:tcW w:w="5949" w:type="dxa"/>
            <w:noWrap/>
            <w:hideMark/>
          </w:tcPr>
          <w:p w14:paraId="7A46F44A" w14:textId="77777777" w:rsidR="004D2A00" w:rsidRPr="004D2A00" w:rsidRDefault="004D2A00">
            <w:r w:rsidRPr="004D2A00">
              <w:t>F-bane Sporspærringsleder Vest</w:t>
            </w:r>
          </w:p>
        </w:tc>
        <w:tc>
          <w:tcPr>
            <w:tcW w:w="709" w:type="dxa"/>
            <w:noWrap/>
            <w:hideMark/>
          </w:tcPr>
          <w:p w14:paraId="0F16B9AA" w14:textId="77777777" w:rsidR="004D2A00" w:rsidRPr="004D2A00" w:rsidRDefault="004D2A00" w:rsidP="004D2A00">
            <w:r w:rsidRPr="004D2A00">
              <w:t>S</w:t>
            </w:r>
          </w:p>
        </w:tc>
        <w:tc>
          <w:tcPr>
            <w:tcW w:w="2358" w:type="dxa"/>
            <w:noWrap/>
            <w:hideMark/>
          </w:tcPr>
          <w:p w14:paraId="75DD6F1E" w14:textId="77777777" w:rsidR="004D2A00" w:rsidRPr="004D2A00" w:rsidRDefault="004D2A00" w:rsidP="004D2A00">
            <w:r w:rsidRPr="004D2A00">
              <w:t>16.900</w:t>
            </w:r>
          </w:p>
        </w:tc>
      </w:tr>
      <w:tr w:rsidR="004D2A00" w:rsidRPr="004D2A00" w14:paraId="3B898ADE" w14:textId="77777777" w:rsidTr="00E877B2">
        <w:trPr>
          <w:trHeight w:val="315"/>
        </w:trPr>
        <w:tc>
          <w:tcPr>
            <w:tcW w:w="5949" w:type="dxa"/>
            <w:noWrap/>
            <w:hideMark/>
          </w:tcPr>
          <w:p w14:paraId="60401F53" w14:textId="77777777" w:rsidR="004D2A00" w:rsidRPr="004D2A00" w:rsidRDefault="004D2A00">
            <w:r w:rsidRPr="004D2A00">
              <w:t xml:space="preserve">F-bane </w:t>
            </w:r>
            <w:proofErr w:type="spellStart"/>
            <w:r w:rsidRPr="004D2A00">
              <w:t>Spskdrev</w:t>
            </w:r>
            <w:proofErr w:type="spellEnd"/>
            <w:r w:rsidRPr="004D2A00">
              <w:t xml:space="preserve"> L710H </w:t>
            </w:r>
            <w:proofErr w:type="spellStart"/>
            <w:r w:rsidRPr="004D2A00">
              <w:t>vedlh</w:t>
            </w:r>
            <w:proofErr w:type="spellEnd"/>
            <w:r w:rsidRPr="004D2A00">
              <w:t xml:space="preserve"> &amp; </w:t>
            </w:r>
            <w:proofErr w:type="spellStart"/>
            <w:r w:rsidRPr="004D2A00">
              <w:t>fejlr</w:t>
            </w:r>
            <w:proofErr w:type="spellEnd"/>
            <w:r w:rsidRPr="004D2A00">
              <w:t xml:space="preserve"> Vest</w:t>
            </w:r>
          </w:p>
        </w:tc>
        <w:tc>
          <w:tcPr>
            <w:tcW w:w="709" w:type="dxa"/>
            <w:noWrap/>
            <w:hideMark/>
          </w:tcPr>
          <w:p w14:paraId="16FEA964" w14:textId="77777777" w:rsidR="004D2A00" w:rsidRPr="004D2A00" w:rsidRDefault="004D2A00" w:rsidP="004D2A00">
            <w:r w:rsidRPr="004D2A00">
              <w:t>B</w:t>
            </w:r>
          </w:p>
        </w:tc>
        <w:tc>
          <w:tcPr>
            <w:tcW w:w="2358" w:type="dxa"/>
            <w:noWrap/>
            <w:hideMark/>
          </w:tcPr>
          <w:p w14:paraId="42B52CEE" w14:textId="77777777" w:rsidR="004D2A00" w:rsidRPr="004D2A00" w:rsidRDefault="004D2A00" w:rsidP="004D2A00">
            <w:r w:rsidRPr="004D2A00">
              <w:t>14.100</w:t>
            </w:r>
          </w:p>
        </w:tc>
      </w:tr>
      <w:tr w:rsidR="004D2A00" w:rsidRPr="004D2A00" w14:paraId="1CEBA798" w14:textId="77777777" w:rsidTr="00E877B2">
        <w:trPr>
          <w:trHeight w:val="315"/>
        </w:trPr>
        <w:tc>
          <w:tcPr>
            <w:tcW w:w="5949" w:type="dxa"/>
            <w:noWrap/>
            <w:hideMark/>
          </w:tcPr>
          <w:p w14:paraId="26A12969" w14:textId="77777777" w:rsidR="004D2A00" w:rsidRPr="004D2A00" w:rsidRDefault="004D2A00">
            <w:r w:rsidRPr="004D2A00">
              <w:t>Hastighedsnedsættelser EUSR</w:t>
            </w:r>
          </w:p>
        </w:tc>
        <w:tc>
          <w:tcPr>
            <w:tcW w:w="709" w:type="dxa"/>
            <w:noWrap/>
            <w:hideMark/>
          </w:tcPr>
          <w:p w14:paraId="0FBE74EB" w14:textId="77777777" w:rsidR="004D2A00" w:rsidRPr="004D2A00" w:rsidRDefault="004D2A00" w:rsidP="004D2A00">
            <w:r w:rsidRPr="004D2A00">
              <w:t>S</w:t>
            </w:r>
          </w:p>
        </w:tc>
        <w:tc>
          <w:tcPr>
            <w:tcW w:w="2358" w:type="dxa"/>
            <w:noWrap/>
            <w:hideMark/>
          </w:tcPr>
          <w:p w14:paraId="189811B2" w14:textId="77777777" w:rsidR="004D2A00" w:rsidRPr="004D2A00" w:rsidRDefault="004D2A00" w:rsidP="004D2A00">
            <w:r w:rsidRPr="004D2A00">
              <w:t>3.400</w:t>
            </w:r>
          </w:p>
        </w:tc>
      </w:tr>
      <w:tr w:rsidR="004D2A00" w:rsidRPr="004D2A00" w14:paraId="3CB4FE59" w14:textId="77777777" w:rsidTr="00E877B2">
        <w:trPr>
          <w:trHeight w:val="315"/>
        </w:trPr>
        <w:tc>
          <w:tcPr>
            <w:tcW w:w="5949" w:type="dxa"/>
            <w:noWrap/>
            <w:hideMark/>
          </w:tcPr>
          <w:p w14:paraId="1789221A" w14:textId="77777777" w:rsidR="004D2A00" w:rsidRPr="004D2A00" w:rsidRDefault="004D2A00">
            <w:r w:rsidRPr="004D2A00">
              <w:t>RGL Værkstedsområder EUSR</w:t>
            </w:r>
          </w:p>
        </w:tc>
        <w:tc>
          <w:tcPr>
            <w:tcW w:w="709" w:type="dxa"/>
            <w:noWrap/>
            <w:hideMark/>
          </w:tcPr>
          <w:p w14:paraId="02EDF58C" w14:textId="77777777" w:rsidR="004D2A00" w:rsidRPr="004D2A00" w:rsidRDefault="004D2A00" w:rsidP="004D2A00">
            <w:r w:rsidRPr="004D2A00">
              <w:t>S</w:t>
            </w:r>
          </w:p>
        </w:tc>
        <w:tc>
          <w:tcPr>
            <w:tcW w:w="2358" w:type="dxa"/>
            <w:noWrap/>
            <w:hideMark/>
          </w:tcPr>
          <w:p w14:paraId="7DF1B4E0" w14:textId="77777777" w:rsidR="004D2A00" w:rsidRPr="004D2A00" w:rsidRDefault="004D2A00" w:rsidP="004D2A00">
            <w:r w:rsidRPr="004D2A00">
              <w:t>5.000</w:t>
            </w:r>
          </w:p>
        </w:tc>
      </w:tr>
      <w:tr w:rsidR="004D2A00" w:rsidRPr="004D2A00" w14:paraId="5AB24526" w14:textId="77777777" w:rsidTr="00E877B2">
        <w:trPr>
          <w:trHeight w:val="315"/>
        </w:trPr>
        <w:tc>
          <w:tcPr>
            <w:tcW w:w="5949" w:type="dxa"/>
            <w:noWrap/>
            <w:hideMark/>
          </w:tcPr>
          <w:p w14:paraId="068E6863" w14:textId="77777777" w:rsidR="004D2A00" w:rsidRPr="004D2A00" w:rsidRDefault="004D2A00">
            <w:r w:rsidRPr="004D2A00">
              <w:t xml:space="preserve">S-bane Vedligehold af DCS - RCS </w:t>
            </w:r>
            <w:proofErr w:type="spellStart"/>
            <w:r w:rsidRPr="004D2A00">
              <w:t>AP´er</w:t>
            </w:r>
            <w:proofErr w:type="spellEnd"/>
          </w:p>
        </w:tc>
        <w:tc>
          <w:tcPr>
            <w:tcW w:w="709" w:type="dxa"/>
            <w:noWrap/>
            <w:hideMark/>
          </w:tcPr>
          <w:p w14:paraId="20475F74" w14:textId="77777777" w:rsidR="004D2A00" w:rsidRPr="004D2A00" w:rsidRDefault="004D2A00" w:rsidP="004D2A00">
            <w:r w:rsidRPr="004D2A00">
              <w:t>B</w:t>
            </w:r>
          </w:p>
        </w:tc>
        <w:tc>
          <w:tcPr>
            <w:tcW w:w="2358" w:type="dxa"/>
            <w:noWrap/>
            <w:hideMark/>
          </w:tcPr>
          <w:p w14:paraId="6D25B589" w14:textId="77777777" w:rsidR="004D2A00" w:rsidRPr="004D2A00" w:rsidRDefault="004D2A00" w:rsidP="004D2A00">
            <w:r w:rsidRPr="004D2A00">
              <w:t>11.200</w:t>
            </w:r>
          </w:p>
        </w:tc>
      </w:tr>
      <w:tr w:rsidR="004D2A00" w:rsidRPr="004D2A00" w14:paraId="08D3292C" w14:textId="77777777" w:rsidTr="00E877B2">
        <w:trPr>
          <w:trHeight w:val="315"/>
        </w:trPr>
        <w:tc>
          <w:tcPr>
            <w:tcW w:w="5949" w:type="dxa"/>
            <w:noWrap/>
            <w:hideMark/>
          </w:tcPr>
          <w:p w14:paraId="0413B0BA" w14:textId="77777777" w:rsidR="004D2A00" w:rsidRPr="004D2A00" w:rsidRDefault="004D2A00">
            <w:r w:rsidRPr="004D2A00">
              <w:t xml:space="preserve">KI </w:t>
            </w:r>
            <w:proofErr w:type="spellStart"/>
            <w:r w:rsidRPr="004D2A00">
              <w:t>Oberleitungsanlagen</w:t>
            </w:r>
            <w:proofErr w:type="spellEnd"/>
          </w:p>
        </w:tc>
        <w:tc>
          <w:tcPr>
            <w:tcW w:w="709" w:type="dxa"/>
            <w:noWrap/>
            <w:hideMark/>
          </w:tcPr>
          <w:p w14:paraId="026F94F5" w14:textId="77777777" w:rsidR="004D2A00" w:rsidRPr="004D2A00" w:rsidRDefault="004D2A00" w:rsidP="004D2A00">
            <w:r w:rsidRPr="004D2A00">
              <w:t>B</w:t>
            </w:r>
          </w:p>
        </w:tc>
        <w:tc>
          <w:tcPr>
            <w:tcW w:w="2358" w:type="dxa"/>
            <w:noWrap/>
            <w:hideMark/>
          </w:tcPr>
          <w:p w14:paraId="0DB23620" w14:textId="77777777" w:rsidR="004D2A00" w:rsidRPr="004D2A00" w:rsidRDefault="004D2A00" w:rsidP="004D2A00">
            <w:r w:rsidRPr="004D2A00">
              <w:t>3.500</w:t>
            </w:r>
          </w:p>
        </w:tc>
      </w:tr>
      <w:tr w:rsidR="004D2A00" w:rsidRPr="004D2A00" w14:paraId="05502796" w14:textId="77777777" w:rsidTr="00E877B2">
        <w:trPr>
          <w:trHeight w:val="315"/>
        </w:trPr>
        <w:tc>
          <w:tcPr>
            <w:tcW w:w="5949" w:type="dxa"/>
            <w:noWrap/>
            <w:hideMark/>
          </w:tcPr>
          <w:p w14:paraId="27DF224D" w14:textId="77777777" w:rsidR="004D2A00" w:rsidRPr="004D2A00" w:rsidRDefault="004D2A00">
            <w:proofErr w:type="spellStart"/>
            <w:r w:rsidRPr="004D2A00">
              <w:t>Etbl</w:t>
            </w:r>
            <w:proofErr w:type="spellEnd"/>
            <w:r w:rsidRPr="004D2A00">
              <w:t xml:space="preserve"> af hastighedsnedsættelser grund</w:t>
            </w:r>
          </w:p>
        </w:tc>
        <w:tc>
          <w:tcPr>
            <w:tcW w:w="709" w:type="dxa"/>
            <w:noWrap/>
            <w:hideMark/>
          </w:tcPr>
          <w:p w14:paraId="3633A8FC" w14:textId="77777777" w:rsidR="004D2A00" w:rsidRPr="004D2A00" w:rsidRDefault="004D2A00" w:rsidP="004D2A00">
            <w:r w:rsidRPr="004D2A00">
              <w:t>S</w:t>
            </w:r>
          </w:p>
        </w:tc>
        <w:tc>
          <w:tcPr>
            <w:tcW w:w="2358" w:type="dxa"/>
            <w:noWrap/>
            <w:hideMark/>
          </w:tcPr>
          <w:p w14:paraId="76E68A2F" w14:textId="77777777" w:rsidR="004D2A00" w:rsidRPr="004D2A00" w:rsidRDefault="004D2A00" w:rsidP="004D2A00">
            <w:r w:rsidRPr="004D2A00">
              <w:t>26.600</w:t>
            </w:r>
          </w:p>
        </w:tc>
      </w:tr>
      <w:tr w:rsidR="004D2A00" w:rsidRPr="004D2A00" w14:paraId="38F2F690" w14:textId="77777777" w:rsidTr="00E877B2">
        <w:trPr>
          <w:trHeight w:val="315"/>
        </w:trPr>
        <w:tc>
          <w:tcPr>
            <w:tcW w:w="5949" w:type="dxa"/>
            <w:noWrap/>
            <w:hideMark/>
          </w:tcPr>
          <w:p w14:paraId="6F0B585E" w14:textId="77777777" w:rsidR="004D2A00" w:rsidRPr="004D2A00" w:rsidRDefault="004D2A00">
            <w:r w:rsidRPr="004D2A00">
              <w:t>F-bane Brugerkursus i vedligehold Vest</w:t>
            </w:r>
          </w:p>
        </w:tc>
        <w:tc>
          <w:tcPr>
            <w:tcW w:w="709" w:type="dxa"/>
            <w:noWrap/>
            <w:hideMark/>
          </w:tcPr>
          <w:p w14:paraId="2149F4CD" w14:textId="77777777" w:rsidR="004D2A00" w:rsidRPr="004D2A00" w:rsidRDefault="004D2A00" w:rsidP="004D2A00">
            <w:r w:rsidRPr="004D2A00">
              <w:t>B</w:t>
            </w:r>
          </w:p>
        </w:tc>
        <w:tc>
          <w:tcPr>
            <w:tcW w:w="2358" w:type="dxa"/>
            <w:noWrap/>
            <w:hideMark/>
          </w:tcPr>
          <w:p w14:paraId="2D41309E" w14:textId="77777777" w:rsidR="004D2A00" w:rsidRPr="004D2A00" w:rsidRDefault="004D2A00" w:rsidP="004D2A00">
            <w:r w:rsidRPr="004D2A00">
              <w:t>6.600</w:t>
            </w:r>
          </w:p>
        </w:tc>
      </w:tr>
      <w:tr w:rsidR="004D2A00" w:rsidRPr="004D2A00" w14:paraId="62A2202D" w14:textId="77777777" w:rsidTr="00E877B2">
        <w:trPr>
          <w:trHeight w:val="315"/>
        </w:trPr>
        <w:tc>
          <w:tcPr>
            <w:tcW w:w="5949" w:type="dxa"/>
            <w:noWrap/>
            <w:hideMark/>
          </w:tcPr>
          <w:p w14:paraId="5BE9D1FF" w14:textId="77777777" w:rsidR="004D2A00" w:rsidRPr="004D2A00" w:rsidRDefault="004D2A00">
            <w:r w:rsidRPr="004D2A00">
              <w:t>F-bane Vedligehold af baliser Vest</w:t>
            </w:r>
          </w:p>
        </w:tc>
        <w:tc>
          <w:tcPr>
            <w:tcW w:w="709" w:type="dxa"/>
            <w:noWrap/>
            <w:hideMark/>
          </w:tcPr>
          <w:p w14:paraId="3429FBC1" w14:textId="77777777" w:rsidR="004D2A00" w:rsidRPr="004D2A00" w:rsidRDefault="004D2A00" w:rsidP="004D2A00">
            <w:r w:rsidRPr="004D2A00">
              <w:t>B</w:t>
            </w:r>
          </w:p>
        </w:tc>
        <w:tc>
          <w:tcPr>
            <w:tcW w:w="2358" w:type="dxa"/>
            <w:noWrap/>
            <w:hideMark/>
          </w:tcPr>
          <w:p w14:paraId="49ABE5F7" w14:textId="77777777" w:rsidR="004D2A00" w:rsidRPr="004D2A00" w:rsidRDefault="004D2A00" w:rsidP="004D2A00">
            <w:r w:rsidRPr="004D2A00">
              <w:t>6.600</w:t>
            </w:r>
          </w:p>
        </w:tc>
      </w:tr>
      <w:tr w:rsidR="004D2A00" w:rsidRPr="004D2A00" w14:paraId="3B64B112" w14:textId="77777777" w:rsidTr="00E877B2">
        <w:trPr>
          <w:trHeight w:val="315"/>
        </w:trPr>
        <w:tc>
          <w:tcPr>
            <w:tcW w:w="5949" w:type="dxa"/>
            <w:noWrap/>
            <w:hideMark/>
          </w:tcPr>
          <w:p w14:paraId="00B94A53" w14:textId="77777777" w:rsidR="004D2A00" w:rsidRPr="004D2A00" w:rsidRDefault="004D2A00">
            <w:r w:rsidRPr="004D2A00">
              <w:t>F-bane Vedligehold af akseltællere Vest</w:t>
            </w:r>
          </w:p>
        </w:tc>
        <w:tc>
          <w:tcPr>
            <w:tcW w:w="709" w:type="dxa"/>
            <w:noWrap/>
            <w:hideMark/>
          </w:tcPr>
          <w:p w14:paraId="5F64FBD0" w14:textId="77777777" w:rsidR="004D2A00" w:rsidRPr="004D2A00" w:rsidRDefault="004D2A00" w:rsidP="004D2A00">
            <w:r w:rsidRPr="004D2A00">
              <w:t>B</w:t>
            </w:r>
          </w:p>
        </w:tc>
        <w:tc>
          <w:tcPr>
            <w:tcW w:w="2358" w:type="dxa"/>
            <w:noWrap/>
            <w:hideMark/>
          </w:tcPr>
          <w:p w14:paraId="401D341A" w14:textId="77777777" w:rsidR="004D2A00" w:rsidRPr="004D2A00" w:rsidRDefault="004D2A00" w:rsidP="004D2A00">
            <w:r w:rsidRPr="004D2A00">
              <w:t>14.800</w:t>
            </w:r>
          </w:p>
        </w:tc>
      </w:tr>
      <w:tr w:rsidR="004D2A00" w:rsidRPr="004D2A00" w14:paraId="446AC831" w14:textId="77777777" w:rsidTr="00E877B2">
        <w:trPr>
          <w:trHeight w:val="315"/>
        </w:trPr>
        <w:tc>
          <w:tcPr>
            <w:tcW w:w="5949" w:type="dxa"/>
            <w:noWrap/>
            <w:hideMark/>
          </w:tcPr>
          <w:p w14:paraId="20E9E166" w14:textId="77777777" w:rsidR="004D2A00" w:rsidRPr="004D2A00" w:rsidRDefault="004D2A00">
            <w:r w:rsidRPr="004D2A00">
              <w:t>F-bane Vedligehold af teknikskabe Vest</w:t>
            </w:r>
          </w:p>
        </w:tc>
        <w:tc>
          <w:tcPr>
            <w:tcW w:w="709" w:type="dxa"/>
            <w:noWrap/>
            <w:hideMark/>
          </w:tcPr>
          <w:p w14:paraId="4778C212" w14:textId="77777777" w:rsidR="004D2A00" w:rsidRPr="004D2A00" w:rsidRDefault="004D2A00" w:rsidP="004D2A00">
            <w:r w:rsidRPr="004D2A00">
              <w:t>B</w:t>
            </w:r>
          </w:p>
        </w:tc>
        <w:tc>
          <w:tcPr>
            <w:tcW w:w="2358" w:type="dxa"/>
            <w:noWrap/>
            <w:hideMark/>
          </w:tcPr>
          <w:p w14:paraId="7EBA1955" w14:textId="77777777" w:rsidR="004D2A00" w:rsidRPr="004D2A00" w:rsidRDefault="004D2A00" w:rsidP="004D2A00">
            <w:r w:rsidRPr="004D2A00">
              <w:t>14.800</w:t>
            </w:r>
          </w:p>
        </w:tc>
      </w:tr>
      <w:tr w:rsidR="004D2A00" w:rsidRPr="004D2A00" w14:paraId="538D8856" w14:textId="77777777" w:rsidTr="00E877B2">
        <w:trPr>
          <w:trHeight w:val="315"/>
        </w:trPr>
        <w:tc>
          <w:tcPr>
            <w:tcW w:w="5949" w:type="dxa"/>
            <w:noWrap/>
            <w:hideMark/>
          </w:tcPr>
          <w:p w14:paraId="4F8ED272" w14:textId="77777777" w:rsidR="004D2A00" w:rsidRPr="004D2A00" w:rsidRDefault="004D2A00">
            <w:r w:rsidRPr="004D2A00">
              <w:t>F-bane Vedligehold af overkørsler Vest</w:t>
            </w:r>
          </w:p>
        </w:tc>
        <w:tc>
          <w:tcPr>
            <w:tcW w:w="709" w:type="dxa"/>
            <w:noWrap/>
            <w:hideMark/>
          </w:tcPr>
          <w:p w14:paraId="352C46AB" w14:textId="77777777" w:rsidR="004D2A00" w:rsidRPr="004D2A00" w:rsidRDefault="004D2A00" w:rsidP="004D2A00">
            <w:r w:rsidRPr="004D2A00">
              <w:t>B</w:t>
            </w:r>
          </w:p>
        </w:tc>
        <w:tc>
          <w:tcPr>
            <w:tcW w:w="2358" w:type="dxa"/>
            <w:noWrap/>
            <w:hideMark/>
          </w:tcPr>
          <w:p w14:paraId="7E9FCD22" w14:textId="77777777" w:rsidR="004D2A00" w:rsidRPr="004D2A00" w:rsidRDefault="004D2A00" w:rsidP="004D2A00">
            <w:r w:rsidRPr="004D2A00">
              <w:t>14.800</w:t>
            </w:r>
          </w:p>
        </w:tc>
      </w:tr>
      <w:tr w:rsidR="004D2A00" w:rsidRPr="004D2A00" w14:paraId="65F68AFB" w14:textId="77777777" w:rsidTr="00E877B2">
        <w:trPr>
          <w:trHeight w:val="315"/>
        </w:trPr>
        <w:tc>
          <w:tcPr>
            <w:tcW w:w="5949" w:type="dxa"/>
            <w:noWrap/>
            <w:hideMark/>
          </w:tcPr>
          <w:p w14:paraId="77B43629" w14:textId="77777777" w:rsidR="004D2A00" w:rsidRPr="004D2A00" w:rsidRDefault="004D2A00">
            <w:r w:rsidRPr="004D2A00">
              <w:t>F-bane Vedl. af varslingsanlæg Vest</w:t>
            </w:r>
          </w:p>
        </w:tc>
        <w:tc>
          <w:tcPr>
            <w:tcW w:w="709" w:type="dxa"/>
            <w:noWrap/>
            <w:hideMark/>
          </w:tcPr>
          <w:p w14:paraId="578ECAD0" w14:textId="77777777" w:rsidR="004D2A00" w:rsidRPr="004D2A00" w:rsidRDefault="004D2A00" w:rsidP="004D2A00">
            <w:r w:rsidRPr="004D2A00">
              <w:t>B</w:t>
            </w:r>
          </w:p>
        </w:tc>
        <w:tc>
          <w:tcPr>
            <w:tcW w:w="2358" w:type="dxa"/>
            <w:noWrap/>
            <w:hideMark/>
          </w:tcPr>
          <w:p w14:paraId="1C077A96" w14:textId="77777777" w:rsidR="004D2A00" w:rsidRPr="004D2A00" w:rsidRDefault="004D2A00" w:rsidP="004D2A00">
            <w:r w:rsidRPr="004D2A00">
              <w:t>10.700</w:t>
            </w:r>
          </w:p>
        </w:tc>
      </w:tr>
      <w:tr w:rsidR="004D2A00" w:rsidRPr="004D2A00" w14:paraId="156B3B69" w14:textId="77777777" w:rsidTr="00E877B2">
        <w:trPr>
          <w:trHeight w:val="315"/>
        </w:trPr>
        <w:tc>
          <w:tcPr>
            <w:tcW w:w="5949" w:type="dxa"/>
            <w:noWrap/>
            <w:hideMark/>
          </w:tcPr>
          <w:p w14:paraId="3E3EABC1" w14:textId="77777777" w:rsidR="004D2A00" w:rsidRPr="004D2A00" w:rsidRDefault="004D2A00">
            <w:r w:rsidRPr="004D2A00">
              <w:t>S-bane Intro for bestiller til ORS/CBTC</w:t>
            </w:r>
          </w:p>
        </w:tc>
        <w:tc>
          <w:tcPr>
            <w:tcW w:w="709" w:type="dxa"/>
            <w:noWrap/>
            <w:hideMark/>
          </w:tcPr>
          <w:p w14:paraId="054FEC86" w14:textId="77777777" w:rsidR="004D2A00" w:rsidRPr="004D2A00" w:rsidRDefault="004D2A00" w:rsidP="004D2A00">
            <w:r w:rsidRPr="004D2A00">
              <w:t>B</w:t>
            </w:r>
          </w:p>
        </w:tc>
        <w:tc>
          <w:tcPr>
            <w:tcW w:w="2358" w:type="dxa"/>
            <w:noWrap/>
            <w:hideMark/>
          </w:tcPr>
          <w:p w14:paraId="66318940" w14:textId="77777777" w:rsidR="004D2A00" w:rsidRPr="004D2A00" w:rsidRDefault="004D2A00" w:rsidP="004D2A00">
            <w:r w:rsidRPr="004D2A00">
              <w:t>10.000</w:t>
            </w:r>
          </w:p>
        </w:tc>
      </w:tr>
      <w:tr w:rsidR="004D2A00" w:rsidRPr="004D2A00" w14:paraId="0C9A73AD" w14:textId="77777777" w:rsidTr="00E877B2">
        <w:trPr>
          <w:trHeight w:val="315"/>
        </w:trPr>
        <w:tc>
          <w:tcPr>
            <w:tcW w:w="5949" w:type="dxa"/>
            <w:noWrap/>
            <w:hideMark/>
          </w:tcPr>
          <w:p w14:paraId="4DD2F8D8" w14:textId="77777777" w:rsidR="004D2A00" w:rsidRPr="004D2A00" w:rsidRDefault="004D2A00">
            <w:r w:rsidRPr="004D2A00">
              <w:t>F-bane Vedl. af personaleovergange Vest</w:t>
            </w:r>
          </w:p>
        </w:tc>
        <w:tc>
          <w:tcPr>
            <w:tcW w:w="709" w:type="dxa"/>
            <w:noWrap/>
            <w:hideMark/>
          </w:tcPr>
          <w:p w14:paraId="31A15E2C" w14:textId="77777777" w:rsidR="004D2A00" w:rsidRPr="004D2A00" w:rsidRDefault="004D2A00" w:rsidP="004D2A00">
            <w:r w:rsidRPr="004D2A00">
              <w:t>B</w:t>
            </w:r>
          </w:p>
        </w:tc>
        <w:tc>
          <w:tcPr>
            <w:tcW w:w="2358" w:type="dxa"/>
            <w:noWrap/>
            <w:hideMark/>
          </w:tcPr>
          <w:p w14:paraId="16A68073" w14:textId="77777777" w:rsidR="004D2A00" w:rsidRPr="004D2A00" w:rsidRDefault="004D2A00" w:rsidP="004D2A00">
            <w:r w:rsidRPr="004D2A00">
              <w:t>6.600</w:t>
            </w:r>
          </w:p>
        </w:tc>
      </w:tr>
      <w:tr w:rsidR="004D2A00" w:rsidRPr="004D2A00" w14:paraId="34DDEC9C" w14:textId="77777777" w:rsidTr="00E877B2">
        <w:trPr>
          <w:trHeight w:val="315"/>
        </w:trPr>
        <w:tc>
          <w:tcPr>
            <w:tcW w:w="5949" w:type="dxa"/>
            <w:noWrap/>
            <w:hideMark/>
          </w:tcPr>
          <w:p w14:paraId="1C547AA8" w14:textId="77777777" w:rsidR="004D2A00" w:rsidRPr="004D2A00" w:rsidRDefault="004D2A00">
            <w:r w:rsidRPr="004D2A00">
              <w:t xml:space="preserve">S-bane </w:t>
            </w:r>
            <w:proofErr w:type="spellStart"/>
            <w:r w:rsidRPr="004D2A00">
              <w:t>Efterudd</w:t>
            </w:r>
            <w:proofErr w:type="spellEnd"/>
            <w:r w:rsidRPr="004D2A00">
              <w:t xml:space="preserve"> i vedligehold af ICI</w:t>
            </w:r>
          </w:p>
        </w:tc>
        <w:tc>
          <w:tcPr>
            <w:tcW w:w="709" w:type="dxa"/>
            <w:noWrap/>
            <w:hideMark/>
          </w:tcPr>
          <w:p w14:paraId="6FF24B75" w14:textId="77777777" w:rsidR="004D2A00" w:rsidRPr="004D2A00" w:rsidRDefault="004D2A00" w:rsidP="004D2A00">
            <w:r w:rsidRPr="004D2A00">
              <w:t>B</w:t>
            </w:r>
          </w:p>
        </w:tc>
        <w:tc>
          <w:tcPr>
            <w:tcW w:w="2358" w:type="dxa"/>
            <w:noWrap/>
            <w:hideMark/>
          </w:tcPr>
          <w:p w14:paraId="3D45ABD5" w14:textId="77777777" w:rsidR="004D2A00" w:rsidRPr="004D2A00" w:rsidRDefault="004D2A00" w:rsidP="004D2A00">
            <w:r w:rsidRPr="004D2A00">
              <w:t>5.600</w:t>
            </w:r>
          </w:p>
        </w:tc>
      </w:tr>
      <w:tr w:rsidR="004D2A00" w:rsidRPr="004D2A00" w14:paraId="59AC61BE" w14:textId="77777777" w:rsidTr="00E877B2">
        <w:trPr>
          <w:trHeight w:val="315"/>
        </w:trPr>
        <w:tc>
          <w:tcPr>
            <w:tcW w:w="5949" w:type="dxa"/>
            <w:noWrap/>
            <w:hideMark/>
          </w:tcPr>
          <w:p w14:paraId="40CAFB88" w14:textId="77777777" w:rsidR="004D2A00" w:rsidRPr="004D2A00" w:rsidRDefault="004D2A00">
            <w:r w:rsidRPr="004D2A00">
              <w:t>Hjælpevognsleder EUSR</w:t>
            </w:r>
          </w:p>
        </w:tc>
        <w:tc>
          <w:tcPr>
            <w:tcW w:w="709" w:type="dxa"/>
            <w:noWrap/>
            <w:hideMark/>
          </w:tcPr>
          <w:p w14:paraId="46206899" w14:textId="77777777" w:rsidR="004D2A00" w:rsidRPr="004D2A00" w:rsidRDefault="004D2A00" w:rsidP="004D2A00">
            <w:r w:rsidRPr="004D2A00">
              <w:t>S</w:t>
            </w:r>
          </w:p>
        </w:tc>
        <w:tc>
          <w:tcPr>
            <w:tcW w:w="2358" w:type="dxa"/>
            <w:noWrap/>
            <w:hideMark/>
          </w:tcPr>
          <w:p w14:paraId="64598767" w14:textId="77777777" w:rsidR="004D2A00" w:rsidRPr="004D2A00" w:rsidRDefault="004D2A00" w:rsidP="004D2A00">
            <w:r w:rsidRPr="004D2A00">
              <w:t>4.900</w:t>
            </w:r>
          </w:p>
        </w:tc>
      </w:tr>
      <w:tr w:rsidR="004D2A00" w:rsidRPr="004D2A00" w14:paraId="2E431500" w14:textId="77777777" w:rsidTr="00E877B2">
        <w:trPr>
          <w:trHeight w:val="315"/>
        </w:trPr>
        <w:tc>
          <w:tcPr>
            <w:tcW w:w="5949" w:type="dxa"/>
            <w:noWrap/>
            <w:hideMark/>
          </w:tcPr>
          <w:p w14:paraId="452EA25F" w14:textId="77777777" w:rsidR="004D2A00" w:rsidRPr="004D2A00" w:rsidRDefault="004D2A00">
            <w:r w:rsidRPr="004D2A00">
              <w:t>F-bane Sporspærringsleder Vest EUOR 12md</w:t>
            </w:r>
          </w:p>
        </w:tc>
        <w:tc>
          <w:tcPr>
            <w:tcW w:w="709" w:type="dxa"/>
            <w:noWrap/>
            <w:hideMark/>
          </w:tcPr>
          <w:p w14:paraId="2917E304" w14:textId="77777777" w:rsidR="004D2A00" w:rsidRPr="004D2A00" w:rsidRDefault="004D2A00" w:rsidP="004D2A00">
            <w:r w:rsidRPr="004D2A00">
              <w:t>S</w:t>
            </w:r>
          </w:p>
        </w:tc>
        <w:tc>
          <w:tcPr>
            <w:tcW w:w="2358" w:type="dxa"/>
            <w:noWrap/>
            <w:hideMark/>
          </w:tcPr>
          <w:p w14:paraId="146CD564" w14:textId="77777777" w:rsidR="004D2A00" w:rsidRPr="004D2A00" w:rsidRDefault="004D2A00" w:rsidP="004D2A00">
            <w:r w:rsidRPr="004D2A00">
              <w:t>4.000</w:t>
            </w:r>
          </w:p>
        </w:tc>
      </w:tr>
      <w:tr w:rsidR="004D2A00" w:rsidRPr="004D2A00" w14:paraId="24C7058B" w14:textId="77777777" w:rsidTr="00E877B2">
        <w:trPr>
          <w:trHeight w:val="315"/>
        </w:trPr>
        <w:tc>
          <w:tcPr>
            <w:tcW w:w="5949" w:type="dxa"/>
            <w:noWrap/>
            <w:hideMark/>
          </w:tcPr>
          <w:p w14:paraId="5E897944" w14:textId="77777777" w:rsidR="004D2A00" w:rsidRPr="004D2A00" w:rsidRDefault="004D2A00">
            <w:r w:rsidRPr="004D2A00">
              <w:t xml:space="preserve">Fagligt modul </w:t>
            </w:r>
            <w:proofErr w:type="spellStart"/>
            <w:r w:rsidRPr="004D2A00">
              <w:t>infra</w:t>
            </w:r>
            <w:proofErr w:type="spellEnd"/>
            <w:r w:rsidRPr="004D2A00">
              <w:t xml:space="preserve"> og teknik</w:t>
            </w:r>
          </w:p>
        </w:tc>
        <w:tc>
          <w:tcPr>
            <w:tcW w:w="709" w:type="dxa"/>
            <w:noWrap/>
            <w:hideMark/>
          </w:tcPr>
          <w:p w14:paraId="5AFDFE7E" w14:textId="77777777" w:rsidR="004D2A00" w:rsidRPr="004D2A00" w:rsidRDefault="004D2A00" w:rsidP="004D2A00">
            <w:r w:rsidRPr="004D2A00">
              <w:t>S</w:t>
            </w:r>
          </w:p>
        </w:tc>
        <w:tc>
          <w:tcPr>
            <w:tcW w:w="2358" w:type="dxa"/>
            <w:noWrap/>
            <w:hideMark/>
          </w:tcPr>
          <w:p w14:paraId="5D190AFA" w14:textId="77777777" w:rsidR="004D2A00" w:rsidRPr="004D2A00" w:rsidRDefault="004D2A00" w:rsidP="004D2A00">
            <w:r w:rsidRPr="004D2A00">
              <w:t>22.600</w:t>
            </w:r>
          </w:p>
        </w:tc>
      </w:tr>
      <w:tr w:rsidR="004D2A00" w:rsidRPr="004D2A00" w14:paraId="3A5681BC" w14:textId="77777777" w:rsidTr="00E877B2">
        <w:trPr>
          <w:trHeight w:val="315"/>
        </w:trPr>
        <w:tc>
          <w:tcPr>
            <w:tcW w:w="5949" w:type="dxa"/>
            <w:noWrap/>
            <w:hideMark/>
          </w:tcPr>
          <w:p w14:paraId="022C6E7B" w14:textId="77777777" w:rsidR="004D2A00" w:rsidRPr="004D2A00" w:rsidRDefault="004D2A00">
            <w:r w:rsidRPr="004D2A00">
              <w:t xml:space="preserve">F-bane Brugerkursus </w:t>
            </w:r>
            <w:proofErr w:type="spellStart"/>
            <w:r w:rsidRPr="004D2A00">
              <w:t>vedl</w:t>
            </w:r>
            <w:proofErr w:type="spellEnd"/>
            <w:r w:rsidRPr="004D2A00">
              <w:t xml:space="preserve"> </w:t>
            </w:r>
            <w:proofErr w:type="spellStart"/>
            <w:r w:rsidRPr="004D2A00">
              <w:t>udv</w:t>
            </w:r>
            <w:proofErr w:type="spellEnd"/>
            <w:r w:rsidRPr="004D2A00">
              <w:t xml:space="preserve"> udstyr Øst</w:t>
            </w:r>
          </w:p>
        </w:tc>
        <w:tc>
          <w:tcPr>
            <w:tcW w:w="709" w:type="dxa"/>
            <w:noWrap/>
            <w:hideMark/>
          </w:tcPr>
          <w:p w14:paraId="7D971502" w14:textId="77777777" w:rsidR="004D2A00" w:rsidRPr="004D2A00" w:rsidRDefault="004D2A00" w:rsidP="004D2A00">
            <w:r w:rsidRPr="004D2A00">
              <w:t>B</w:t>
            </w:r>
          </w:p>
        </w:tc>
        <w:tc>
          <w:tcPr>
            <w:tcW w:w="2358" w:type="dxa"/>
            <w:noWrap/>
            <w:hideMark/>
          </w:tcPr>
          <w:p w14:paraId="280DF401" w14:textId="77777777" w:rsidR="004D2A00" w:rsidRPr="004D2A00" w:rsidRDefault="004D2A00" w:rsidP="004D2A00">
            <w:r w:rsidRPr="004D2A00">
              <w:t>5.800</w:t>
            </w:r>
          </w:p>
        </w:tc>
      </w:tr>
      <w:tr w:rsidR="004D2A00" w:rsidRPr="004D2A00" w14:paraId="349E4B6A" w14:textId="77777777" w:rsidTr="00E877B2">
        <w:trPr>
          <w:trHeight w:val="315"/>
        </w:trPr>
        <w:tc>
          <w:tcPr>
            <w:tcW w:w="5949" w:type="dxa"/>
            <w:noWrap/>
            <w:hideMark/>
          </w:tcPr>
          <w:p w14:paraId="23BBEC0E" w14:textId="77777777" w:rsidR="004D2A00" w:rsidRPr="004D2A00" w:rsidRDefault="004D2A00">
            <w:r w:rsidRPr="004D2A00">
              <w:t>F-bane Vedligehold af akseltællere Øst</w:t>
            </w:r>
          </w:p>
        </w:tc>
        <w:tc>
          <w:tcPr>
            <w:tcW w:w="709" w:type="dxa"/>
            <w:noWrap/>
            <w:hideMark/>
          </w:tcPr>
          <w:p w14:paraId="7B5B97FE" w14:textId="77777777" w:rsidR="004D2A00" w:rsidRPr="004D2A00" w:rsidRDefault="004D2A00" w:rsidP="004D2A00">
            <w:r w:rsidRPr="004D2A00">
              <w:t>B</w:t>
            </w:r>
          </w:p>
        </w:tc>
        <w:tc>
          <w:tcPr>
            <w:tcW w:w="2358" w:type="dxa"/>
            <w:noWrap/>
            <w:hideMark/>
          </w:tcPr>
          <w:p w14:paraId="03E2F359" w14:textId="77777777" w:rsidR="004D2A00" w:rsidRPr="004D2A00" w:rsidRDefault="004D2A00" w:rsidP="004D2A00">
            <w:r w:rsidRPr="004D2A00">
              <w:t>7.500</w:t>
            </w:r>
          </w:p>
        </w:tc>
      </w:tr>
      <w:tr w:rsidR="004D2A00" w:rsidRPr="004D2A00" w14:paraId="543AFE20" w14:textId="77777777" w:rsidTr="00E877B2">
        <w:trPr>
          <w:trHeight w:val="315"/>
        </w:trPr>
        <w:tc>
          <w:tcPr>
            <w:tcW w:w="5949" w:type="dxa"/>
            <w:noWrap/>
            <w:hideMark/>
          </w:tcPr>
          <w:p w14:paraId="37BFF02F" w14:textId="77777777" w:rsidR="004D2A00" w:rsidRPr="004D2A00" w:rsidRDefault="004D2A00">
            <w:r w:rsidRPr="004D2A00">
              <w:t>F-bane Vedligehold af baliser Øst</w:t>
            </w:r>
          </w:p>
        </w:tc>
        <w:tc>
          <w:tcPr>
            <w:tcW w:w="709" w:type="dxa"/>
            <w:noWrap/>
            <w:hideMark/>
          </w:tcPr>
          <w:p w14:paraId="596E0A46" w14:textId="77777777" w:rsidR="004D2A00" w:rsidRPr="004D2A00" w:rsidRDefault="004D2A00" w:rsidP="004D2A00">
            <w:r w:rsidRPr="004D2A00">
              <w:t>B</w:t>
            </w:r>
          </w:p>
        </w:tc>
        <w:tc>
          <w:tcPr>
            <w:tcW w:w="2358" w:type="dxa"/>
            <w:noWrap/>
            <w:hideMark/>
          </w:tcPr>
          <w:p w14:paraId="6D8CF90B" w14:textId="77777777" w:rsidR="004D2A00" w:rsidRPr="004D2A00" w:rsidRDefault="004D2A00" w:rsidP="004D2A00">
            <w:r w:rsidRPr="004D2A00">
              <w:t>4.200</w:t>
            </w:r>
          </w:p>
        </w:tc>
      </w:tr>
      <w:tr w:rsidR="004D2A00" w:rsidRPr="004D2A00" w14:paraId="6BF2AD1B" w14:textId="77777777" w:rsidTr="00E877B2">
        <w:trPr>
          <w:trHeight w:val="315"/>
        </w:trPr>
        <w:tc>
          <w:tcPr>
            <w:tcW w:w="5949" w:type="dxa"/>
            <w:noWrap/>
            <w:hideMark/>
          </w:tcPr>
          <w:p w14:paraId="7633F773" w14:textId="77777777" w:rsidR="004D2A00" w:rsidRPr="004D2A00" w:rsidRDefault="004D2A00">
            <w:r w:rsidRPr="004D2A00">
              <w:t>F-bane Vedl. af varslingsanlæg Øst</w:t>
            </w:r>
          </w:p>
        </w:tc>
        <w:tc>
          <w:tcPr>
            <w:tcW w:w="709" w:type="dxa"/>
            <w:noWrap/>
            <w:hideMark/>
          </w:tcPr>
          <w:p w14:paraId="42A8F136" w14:textId="77777777" w:rsidR="004D2A00" w:rsidRPr="004D2A00" w:rsidRDefault="004D2A00" w:rsidP="004D2A00">
            <w:r w:rsidRPr="004D2A00">
              <w:t>B</w:t>
            </w:r>
          </w:p>
        </w:tc>
        <w:tc>
          <w:tcPr>
            <w:tcW w:w="2358" w:type="dxa"/>
            <w:noWrap/>
            <w:hideMark/>
          </w:tcPr>
          <w:p w14:paraId="663A76F6" w14:textId="77777777" w:rsidR="004D2A00" w:rsidRPr="004D2A00" w:rsidRDefault="004D2A00" w:rsidP="004D2A00">
            <w:r w:rsidRPr="004D2A00">
              <w:t>5.800</w:t>
            </w:r>
          </w:p>
        </w:tc>
      </w:tr>
      <w:tr w:rsidR="004D2A00" w:rsidRPr="004D2A00" w14:paraId="453B3A91" w14:textId="77777777" w:rsidTr="00E877B2">
        <w:trPr>
          <w:trHeight w:val="315"/>
        </w:trPr>
        <w:tc>
          <w:tcPr>
            <w:tcW w:w="5949" w:type="dxa"/>
            <w:noWrap/>
            <w:hideMark/>
          </w:tcPr>
          <w:p w14:paraId="57E7DAAB" w14:textId="77777777" w:rsidR="004D2A00" w:rsidRPr="004D2A00" w:rsidRDefault="004D2A00">
            <w:r w:rsidRPr="004D2A00">
              <w:t xml:space="preserve">F-bane </w:t>
            </w:r>
            <w:proofErr w:type="spellStart"/>
            <w:r w:rsidRPr="004D2A00">
              <w:t>Vedlligehold</w:t>
            </w:r>
            <w:proofErr w:type="spellEnd"/>
            <w:r w:rsidRPr="004D2A00">
              <w:t xml:space="preserve"> af overkørsler Øst</w:t>
            </w:r>
          </w:p>
        </w:tc>
        <w:tc>
          <w:tcPr>
            <w:tcW w:w="709" w:type="dxa"/>
            <w:noWrap/>
            <w:hideMark/>
          </w:tcPr>
          <w:p w14:paraId="74BCC7AE" w14:textId="77777777" w:rsidR="004D2A00" w:rsidRPr="004D2A00" w:rsidRDefault="004D2A00" w:rsidP="004D2A00">
            <w:r w:rsidRPr="004D2A00">
              <w:t>B</w:t>
            </w:r>
          </w:p>
        </w:tc>
        <w:tc>
          <w:tcPr>
            <w:tcW w:w="2358" w:type="dxa"/>
            <w:noWrap/>
            <w:hideMark/>
          </w:tcPr>
          <w:p w14:paraId="09455E31" w14:textId="77777777" w:rsidR="004D2A00" w:rsidRPr="004D2A00" w:rsidRDefault="004D2A00" w:rsidP="004D2A00">
            <w:r w:rsidRPr="004D2A00">
              <w:t>12.500</w:t>
            </w:r>
          </w:p>
        </w:tc>
      </w:tr>
      <w:tr w:rsidR="004D2A00" w:rsidRPr="004D2A00" w14:paraId="20C36C6C" w14:textId="77777777" w:rsidTr="00E877B2">
        <w:trPr>
          <w:trHeight w:val="315"/>
        </w:trPr>
        <w:tc>
          <w:tcPr>
            <w:tcW w:w="5949" w:type="dxa"/>
            <w:noWrap/>
            <w:hideMark/>
          </w:tcPr>
          <w:p w14:paraId="0C42B26F" w14:textId="77777777" w:rsidR="004D2A00" w:rsidRPr="004D2A00" w:rsidRDefault="004D2A00">
            <w:r w:rsidRPr="004D2A00">
              <w:t xml:space="preserve">F-bane Vedligehold af </w:t>
            </w:r>
            <w:proofErr w:type="spellStart"/>
            <w:r w:rsidRPr="004D2A00">
              <w:t>spskdrev</w:t>
            </w:r>
            <w:proofErr w:type="spellEnd"/>
            <w:r w:rsidRPr="004D2A00">
              <w:t xml:space="preserve"> P80 Øst</w:t>
            </w:r>
          </w:p>
        </w:tc>
        <w:tc>
          <w:tcPr>
            <w:tcW w:w="709" w:type="dxa"/>
            <w:noWrap/>
            <w:hideMark/>
          </w:tcPr>
          <w:p w14:paraId="75C3F30F" w14:textId="77777777" w:rsidR="004D2A00" w:rsidRPr="004D2A00" w:rsidRDefault="004D2A00" w:rsidP="004D2A00">
            <w:r w:rsidRPr="004D2A00">
              <w:t>B</w:t>
            </w:r>
          </w:p>
        </w:tc>
        <w:tc>
          <w:tcPr>
            <w:tcW w:w="2358" w:type="dxa"/>
            <w:noWrap/>
            <w:hideMark/>
          </w:tcPr>
          <w:p w14:paraId="79508320" w14:textId="77777777" w:rsidR="004D2A00" w:rsidRPr="004D2A00" w:rsidRDefault="004D2A00" w:rsidP="004D2A00">
            <w:r w:rsidRPr="004D2A00">
              <w:t>9.200</w:t>
            </w:r>
          </w:p>
        </w:tc>
      </w:tr>
      <w:tr w:rsidR="004D2A00" w:rsidRPr="004D2A00" w14:paraId="74D34935" w14:textId="77777777" w:rsidTr="00E877B2">
        <w:trPr>
          <w:trHeight w:val="315"/>
        </w:trPr>
        <w:tc>
          <w:tcPr>
            <w:tcW w:w="5949" w:type="dxa"/>
            <w:noWrap/>
            <w:hideMark/>
          </w:tcPr>
          <w:p w14:paraId="04232036" w14:textId="77777777" w:rsidR="004D2A00" w:rsidRPr="004D2A00" w:rsidRDefault="004D2A00">
            <w:r w:rsidRPr="004D2A00">
              <w:t>F-bane Sporspærringsleder Øst</w:t>
            </w:r>
          </w:p>
        </w:tc>
        <w:tc>
          <w:tcPr>
            <w:tcW w:w="709" w:type="dxa"/>
            <w:noWrap/>
            <w:hideMark/>
          </w:tcPr>
          <w:p w14:paraId="52977B34" w14:textId="77777777" w:rsidR="004D2A00" w:rsidRPr="004D2A00" w:rsidRDefault="004D2A00" w:rsidP="004D2A00">
            <w:r w:rsidRPr="004D2A00">
              <w:t>S</w:t>
            </w:r>
          </w:p>
        </w:tc>
        <w:tc>
          <w:tcPr>
            <w:tcW w:w="2358" w:type="dxa"/>
            <w:noWrap/>
            <w:hideMark/>
          </w:tcPr>
          <w:p w14:paraId="185E4D97" w14:textId="77777777" w:rsidR="004D2A00" w:rsidRPr="004D2A00" w:rsidRDefault="004D2A00" w:rsidP="004D2A00">
            <w:r w:rsidRPr="004D2A00">
              <w:t>16.900</w:t>
            </w:r>
          </w:p>
        </w:tc>
      </w:tr>
      <w:tr w:rsidR="004D2A00" w:rsidRPr="004D2A00" w14:paraId="53CBC8B0" w14:textId="77777777" w:rsidTr="00E877B2">
        <w:trPr>
          <w:trHeight w:val="315"/>
        </w:trPr>
        <w:tc>
          <w:tcPr>
            <w:tcW w:w="5949" w:type="dxa"/>
            <w:noWrap/>
            <w:hideMark/>
          </w:tcPr>
          <w:p w14:paraId="68AC6EA9" w14:textId="77777777" w:rsidR="004D2A00" w:rsidRPr="004D2A00" w:rsidRDefault="004D2A00">
            <w:r w:rsidRPr="004D2A00">
              <w:t xml:space="preserve">F-bane </w:t>
            </w:r>
            <w:proofErr w:type="gramStart"/>
            <w:r w:rsidRPr="004D2A00">
              <w:t>EU vedligehold</w:t>
            </w:r>
            <w:proofErr w:type="gramEnd"/>
            <w:r w:rsidRPr="004D2A00">
              <w:t xml:space="preserve"> af </w:t>
            </w:r>
            <w:proofErr w:type="spellStart"/>
            <w:r w:rsidRPr="004D2A00">
              <w:t>ovk</w:t>
            </w:r>
            <w:proofErr w:type="spellEnd"/>
            <w:r w:rsidRPr="004D2A00">
              <w:t xml:space="preserve"> Vest</w:t>
            </w:r>
          </w:p>
        </w:tc>
        <w:tc>
          <w:tcPr>
            <w:tcW w:w="709" w:type="dxa"/>
            <w:noWrap/>
            <w:hideMark/>
          </w:tcPr>
          <w:p w14:paraId="3A1E45B4" w14:textId="77777777" w:rsidR="004D2A00" w:rsidRPr="004D2A00" w:rsidRDefault="004D2A00" w:rsidP="004D2A00">
            <w:r w:rsidRPr="004D2A00">
              <w:t>B</w:t>
            </w:r>
          </w:p>
        </w:tc>
        <w:tc>
          <w:tcPr>
            <w:tcW w:w="2358" w:type="dxa"/>
            <w:noWrap/>
            <w:hideMark/>
          </w:tcPr>
          <w:p w14:paraId="3664CAFB" w14:textId="77777777" w:rsidR="004D2A00" w:rsidRPr="004D2A00" w:rsidRDefault="004D2A00" w:rsidP="004D2A00">
            <w:r w:rsidRPr="004D2A00">
              <w:t>6.600</w:t>
            </w:r>
          </w:p>
        </w:tc>
      </w:tr>
      <w:tr w:rsidR="004D2A00" w:rsidRPr="004D2A00" w14:paraId="1CDA8028" w14:textId="77777777" w:rsidTr="00E877B2">
        <w:trPr>
          <w:trHeight w:val="315"/>
        </w:trPr>
        <w:tc>
          <w:tcPr>
            <w:tcW w:w="5949" w:type="dxa"/>
            <w:noWrap/>
            <w:hideMark/>
          </w:tcPr>
          <w:p w14:paraId="4BDEE90B" w14:textId="77777777" w:rsidR="004D2A00" w:rsidRPr="004D2A00" w:rsidRDefault="004D2A00">
            <w:r w:rsidRPr="004D2A00">
              <w:t xml:space="preserve">F-bane </w:t>
            </w:r>
            <w:proofErr w:type="gramStart"/>
            <w:r w:rsidRPr="004D2A00">
              <w:t>EU vedligehold</w:t>
            </w:r>
            <w:proofErr w:type="gramEnd"/>
            <w:r w:rsidRPr="004D2A00">
              <w:t xml:space="preserve"> af </w:t>
            </w:r>
            <w:proofErr w:type="spellStart"/>
            <w:r w:rsidRPr="004D2A00">
              <w:t>spsk</w:t>
            </w:r>
            <w:proofErr w:type="spellEnd"/>
            <w:r w:rsidRPr="004D2A00">
              <w:t xml:space="preserve"> L710H Vest</w:t>
            </w:r>
          </w:p>
        </w:tc>
        <w:tc>
          <w:tcPr>
            <w:tcW w:w="709" w:type="dxa"/>
            <w:noWrap/>
            <w:hideMark/>
          </w:tcPr>
          <w:p w14:paraId="419F346C" w14:textId="77777777" w:rsidR="004D2A00" w:rsidRPr="004D2A00" w:rsidRDefault="004D2A00" w:rsidP="004D2A00">
            <w:r w:rsidRPr="004D2A00">
              <w:t>B</w:t>
            </w:r>
          </w:p>
        </w:tc>
        <w:tc>
          <w:tcPr>
            <w:tcW w:w="2358" w:type="dxa"/>
            <w:noWrap/>
            <w:hideMark/>
          </w:tcPr>
          <w:p w14:paraId="13AADC84" w14:textId="77777777" w:rsidR="004D2A00" w:rsidRPr="004D2A00" w:rsidRDefault="004D2A00" w:rsidP="004D2A00">
            <w:r w:rsidRPr="004D2A00">
              <w:t>10.700</w:t>
            </w:r>
          </w:p>
        </w:tc>
      </w:tr>
      <w:tr w:rsidR="004D2A00" w:rsidRPr="004D2A00" w14:paraId="0E55A146" w14:textId="77777777" w:rsidTr="00E877B2">
        <w:trPr>
          <w:trHeight w:val="315"/>
        </w:trPr>
        <w:tc>
          <w:tcPr>
            <w:tcW w:w="5949" w:type="dxa"/>
            <w:noWrap/>
            <w:hideMark/>
          </w:tcPr>
          <w:p w14:paraId="05734DF6" w14:textId="77777777" w:rsidR="004D2A00" w:rsidRPr="004D2A00" w:rsidRDefault="004D2A00">
            <w:r w:rsidRPr="004D2A00">
              <w:t>ORS Sporspærringsleder - Supplering SR EUOR</w:t>
            </w:r>
          </w:p>
        </w:tc>
        <w:tc>
          <w:tcPr>
            <w:tcW w:w="709" w:type="dxa"/>
            <w:noWrap/>
            <w:hideMark/>
          </w:tcPr>
          <w:p w14:paraId="33827829" w14:textId="77777777" w:rsidR="004D2A00" w:rsidRPr="004D2A00" w:rsidRDefault="004D2A00" w:rsidP="004D2A00">
            <w:r w:rsidRPr="004D2A00">
              <w:t>S</w:t>
            </w:r>
          </w:p>
        </w:tc>
        <w:tc>
          <w:tcPr>
            <w:tcW w:w="2358" w:type="dxa"/>
            <w:noWrap/>
            <w:hideMark/>
          </w:tcPr>
          <w:p w14:paraId="2F4893AA" w14:textId="77777777" w:rsidR="004D2A00" w:rsidRPr="004D2A00" w:rsidRDefault="004D2A00" w:rsidP="004D2A00">
            <w:r w:rsidRPr="004D2A00">
              <w:t>6.500</w:t>
            </w:r>
          </w:p>
        </w:tc>
      </w:tr>
      <w:tr w:rsidR="004D2A00" w:rsidRPr="004D2A00" w14:paraId="09A8DA0A" w14:textId="77777777" w:rsidTr="00E877B2">
        <w:trPr>
          <w:trHeight w:val="315"/>
        </w:trPr>
        <w:tc>
          <w:tcPr>
            <w:tcW w:w="5949" w:type="dxa"/>
            <w:noWrap/>
            <w:hideMark/>
          </w:tcPr>
          <w:p w14:paraId="0618BCF8" w14:textId="77777777" w:rsidR="004D2A00" w:rsidRPr="004D2A00" w:rsidRDefault="004D2A00">
            <w:r w:rsidRPr="004D2A00">
              <w:t xml:space="preserve">F-bane </w:t>
            </w:r>
            <w:proofErr w:type="gramStart"/>
            <w:r w:rsidRPr="004D2A00">
              <w:t>EU vedligehold</w:t>
            </w:r>
            <w:proofErr w:type="gramEnd"/>
            <w:r w:rsidRPr="004D2A00">
              <w:t xml:space="preserve"> af baliser Vest</w:t>
            </w:r>
          </w:p>
        </w:tc>
        <w:tc>
          <w:tcPr>
            <w:tcW w:w="709" w:type="dxa"/>
            <w:noWrap/>
            <w:hideMark/>
          </w:tcPr>
          <w:p w14:paraId="7E1634F5" w14:textId="77777777" w:rsidR="004D2A00" w:rsidRPr="004D2A00" w:rsidRDefault="004D2A00" w:rsidP="004D2A00">
            <w:r w:rsidRPr="004D2A00">
              <w:t>B</w:t>
            </w:r>
          </w:p>
        </w:tc>
        <w:tc>
          <w:tcPr>
            <w:tcW w:w="2358" w:type="dxa"/>
            <w:noWrap/>
            <w:hideMark/>
          </w:tcPr>
          <w:p w14:paraId="34FA840E" w14:textId="77777777" w:rsidR="004D2A00" w:rsidRPr="004D2A00" w:rsidRDefault="004D2A00" w:rsidP="004D2A00">
            <w:r w:rsidRPr="004D2A00">
              <w:t>9.800</w:t>
            </w:r>
          </w:p>
        </w:tc>
      </w:tr>
      <w:tr w:rsidR="004D2A00" w:rsidRPr="004D2A00" w14:paraId="10317DB9" w14:textId="77777777" w:rsidTr="00E877B2">
        <w:trPr>
          <w:trHeight w:val="315"/>
        </w:trPr>
        <w:tc>
          <w:tcPr>
            <w:tcW w:w="5949" w:type="dxa"/>
            <w:noWrap/>
            <w:hideMark/>
          </w:tcPr>
          <w:p w14:paraId="2DC17A04" w14:textId="77777777" w:rsidR="004D2A00" w:rsidRPr="004D2A00" w:rsidRDefault="004D2A00">
            <w:proofErr w:type="spellStart"/>
            <w:r w:rsidRPr="004D2A00">
              <w:t>Spannungsausgleich</w:t>
            </w:r>
            <w:proofErr w:type="spellEnd"/>
            <w:r w:rsidRPr="004D2A00">
              <w:t xml:space="preserve"> </w:t>
            </w:r>
            <w:proofErr w:type="spellStart"/>
            <w:r w:rsidRPr="004D2A00">
              <w:t>rezertifizierung</w:t>
            </w:r>
            <w:proofErr w:type="spellEnd"/>
          </w:p>
        </w:tc>
        <w:tc>
          <w:tcPr>
            <w:tcW w:w="709" w:type="dxa"/>
            <w:noWrap/>
            <w:hideMark/>
          </w:tcPr>
          <w:p w14:paraId="7272B0C2" w14:textId="77777777" w:rsidR="004D2A00" w:rsidRPr="004D2A00" w:rsidRDefault="004D2A00" w:rsidP="004D2A00">
            <w:r w:rsidRPr="004D2A00">
              <w:t>B</w:t>
            </w:r>
          </w:p>
        </w:tc>
        <w:tc>
          <w:tcPr>
            <w:tcW w:w="2358" w:type="dxa"/>
            <w:noWrap/>
            <w:hideMark/>
          </w:tcPr>
          <w:p w14:paraId="34F4035B" w14:textId="77777777" w:rsidR="004D2A00" w:rsidRPr="004D2A00" w:rsidRDefault="004D2A00" w:rsidP="004D2A00">
            <w:r w:rsidRPr="004D2A00">
              <w:t>7.800</w:t>
            </w:r>
          </w:p>
        </w:tc>
      </w:tr>
      <w:tr w:rsidR="004D2A00" w:rsidRPr="004D2A00" w14:paraId="21169240" w14:textId="77777777" w:rsidTr="00E877B2">
        <w:trPr>
          <w:trHeight w:val="315"/>
        </w:trPr>
        <w:tc>
          <w:tcPr>
            <w:tcW w:w="5949" w:type="dxa"/>
            <w:noWrap/>
            <w:hideMark/>
          </w:tcPr>
          <w:p w14:paraId="55B0D682" w14:textId="77777777" w:rsidR="004D2A00" w:rsidRPr="004D2A00" w:rsidRDefault="004D2A00">
            <w:r w:rsidRPr="004D2A00">
              <w:t>F-bane EU Vedligehold af akseltæller Øst</w:t>
            </w:r>
          </w:p>
        </w:tc>
        <w:tc>
          <w:tcPr>
            <w:tcW w:w="709" w:type="dxa"/>
            <w:noWrap/>
            <w:hideMark/>
          </w:tcPr>
          <w:p w14:paraId="7C220AD2" w14:textId="77777777" w:rsidR="004D2A00" w:rsidRPr="004D2A00" w:rsidRDefault="004D2A00" w:rsidP="004D2A00">
            <w:r w:rsidRPr="004D2A00">
              <w:t>B</w:t>
            </w:r>
          </w:p>
        </w:tc>
        <w:tc>
          <w:tcPr>
            <w:tcW w:w="2358" w:type="dxa"/>
            <w:noWrap/>
            <w:hideMark/>
          </w:tcPr>
          <w:p w14:paraId="41061313" w14:textId="77777777" w:rsidR="004D2A00" w:rsidRPr="004D2A00" w:rsidRDefault="004D2A00" w:rsidP="004D2A00">
            <w:r w:rsidRPr="004D2A00">
              <w:t>5.000</w:t>
            </w:r>
          </w:p>
        </w:tc>
      </w:tr>
      <w:tr w:rsidR="004D2A00" w:rsidRPr="004D2A00" w14:paraId="0B9203CA" w14:textId="77777777" w:rsidTr="00E877B2">
        <w:trPr>
          <w:trHeight w:val="315"/>
        </w:trPr>
        <w:tc>
          <w:tcPr>
            <w:tcW w:w="5949" w:type="dxa"/>
            <w:noWrap/>
            <w:hideMark/>
          </w:tcPr>
          <w:p w14:paraId="79F56CA0" w14:textId="77777777" w:rsidR="004D2A00" w:rsidRPr="004D2A00" w:rsidRDefault="004D2A00">
            <w:r w:rsidRPr="004D2A00">
              <w:t xml:space="preserve">F-bane EU </w:t>
            </w:r>
            <w:proofErr w:type="spellStart"/>
            <w:r w:rsidRPr="004D2A00">
              <w:t>Vedligeh</w:t>
            </w:r>
            <w:proofErr w:type="spellEnd"/>
            <w:r w:rsidRPr="004D2A00">
              <w:t xml:space="preserve"> af varslingsanlæg Øst</w:t>
            </w:r>
          </w:p>
        </w:tc>
        <w:tc>
          <w:tcPr>
            <w:tcW w:w="709" w:type="dxa"/>
            <w:noWrap/>
            <w:hideMark/>
          </w:tcPr>
          <w:p w14:paraId="57552BFC" w14:textId="77777777" w:rsidR="004D2A00" w:rsidRPr="004D2A00" w:rsidRDefault="004D2A00" w:rsidP="004D2A00">
            <w:r w:rsidRPr="004D2A00">
              <w:t>B</w:t>
            </w:r>
          </w:p>
        </w:tc>
        <w:tc>
          <w:tcPr>
            <w:tcW w:w="2358" w:type="dxa"/>
            <w:noWrap/>
            <w:hideMark/>
          </w:tcPr>
          <w:p w14:paraId="7985581B" w14:textId="77777777" w:rsidR="004D2A00" w:rsidRPr="004D2A00" w:rsidRDefault="004D2A00" w:rsidP="004D2A00">
            <w:r w:rsidRPr="004D2A00">
              <w:t>7.000</w:t>
            </w:r>
          </w:p>
        </w:tc>
      </w:tr>
      <w:tr w:rsidR="004D2A00" w:rsidRPr="004D2A00" w14:paraId="082A03DC" w14:textId="77777777" w:rsidTr="00E877B2">
        <w:trPr>
          <w:trHeight w:val="315"/>
        </w:trPr>
        <w:tc>
          <w:tcPr>
            <w:tcW w:w="5949" w:type="dxa"/>
            <w:noWrap/>
            <w:hideMark/>
          </w:tcPr>
          <w:p w14:paraId="7BA81925" w14:textId="77777777" w:rsidR="004D2A00" w:rsidRPr="004D2A00" w:rsidRDefault="004D2A00">
            <w:r w:rsidRPr="004D2A00">
              <w:lastRenderedPageBreak/>
              <w:t>F-bane EU Vedligehold af baliser Øst</w:t>
            </w:r>
          </w:p>
        </w:tc>
        <w:tc>
          <w:tcPr>
            <w:tcW w:w="709" w:type="dxa"/>
            <w:noWrap/>
            <w:hideMark/>
          </w:tcPr>
          <w:p w14:paraId="7AD9AC8E" w14:textId="77777777" w:rsidR="004D2A00" w:rsidRPr="004D2A00" w:rsidRDefault="004D2A00" w:rsidP="004D2A00">
            <w:r w:rsidRPr="004D2A00">
              <w:t>B</w:t>
            </w:r>
          </w:p>
        </w:tc>
        <w:tc>
          <w:tcPr>
            <w:tcW w:w="2358" w:type="dxa"/>
            <w:noWrap/>
            <w:hideMark/>
          </w:tcPr>
          <w:p w14:paraId="0BBDB734" w14:textId="77777777" w:rsidR="004D2A00" w:rsidRPr="004D2A00" w:rsidRDefault="004D2A00" w:rsidP="004D2A00">
            <w:r w:rsidRPr="004D2A00">
              <w:t>5.000</w:t>
            </w:r>
          </w:p>
        </w:tc>
      </w:tr>
      <w:tr w:rsidR="004D2A00" w:rsidRPr="004D2A00" w14:paraId="78A37E19" w14:textId="77777777" w:rsidTr="00E877B2">
        <w:trPr>
          <w:trHeight w:val="315"/>
        </w:trPr>
        <w:tc>
          <w:tcPr>
            <w:tcW w:w="5949" w:type="dxa"/>
            <w:noWrap/>
            <w:hideMark/>
          </w:tcPr>
          <w:p w14:paraId="4EE2CAB7" w14:textId="77777777" w:rsidR="004D2A00" w:rsidRPr="004D2A00" w:rsidRDefault="004D2A00">
            <w:r w:rsidRPr="004D2A00">
              <w:t>F-bane Rangering for SSL øst</w:t>
            </w:r>
          </w:p>
        </w:tc>
        <w:tc>
          <w:tcPr>
            <w:tcW w:w="709" w:type="dxa"/>
            <w:noWrap/>
            <w:hideMark/>
          </w:tcPr>
          <w:p w14:paraId="6D87A65E" w14:textId="77777777" w:rsidR="004D2A00" w:rsidRPr="004D2A00" w:rsidRDefault="004D2A00" w:rsidP="004D2A00">
            <w:r w:rsidRPr="004D2A00">
              <w:t>S</w:t>
            </w:r>
          </w:p>
        </w:tc>
        <w:tc>
          <w:tcPr>
            <w:tcW w:w="2358" w:type="dxa"/>
            <w:noWrap/>
            <w:hideMark/>
          </w:tcPr>
          <w:p w14:paraId="080666D4" w14:textId="77777777" w:rsidR="004D2A00" w:rsidRPr="004D2A00" w:rsidRDefault="004D2A00" w:rsidP="004D2A00">
            <w:r w:rsidRPr="004D2A00">
              <w:t>9.900</w:t>
            </w:r>
          </w:p>
        </w:tc>
      </w:tr>
      <w:tr w:rsidR="004D2A00" w:rsidRPr="004D2A00" w14:paraId="3DE06805" w14:textId="77777777" w:rsidTr="00E877B2">
        <w:trPr>
          <w:trHeight w:val="315"/>
        </w:trPr>
        <w:tc>
          <w:tcPr>
            <w:tcW w:w="5949" w:type="dxa"/>
            <w:noWrap/>
            <w:hideMark/>
          </w:tcPr>
          <w:p w14:paraId="33296FEE" w14:textId="77777777" w:rsidR="004D2A00" w:rsidRPr="004D2A00" w:rsidRDefault="004D2A00">
            <w:r w:rsidRPr="004D2A00">
              <w:t xml:space="preserve">Pas på, på banen andre sprog </w:t>
            </w:r>
          </w:p>
        </w:tc>
        <w:tc>
          <w:tcPr>
            <w:tcW w:w="709" w:type="dxa"/>
            <w:noWrap/>
            <w:hideMark/>
          </w:tcPr>
          <w:p w14:paraId="57B7D833" w14:textId="77777777" w:rsidR="004D2A00" w:rsidRPr="004D2A00" w:rsidRDefault="004D2A00" w:rsidP="004D2A00">
            <w:r w:rsidRPr="004D2A00">
              <w:t>S</w:t>
            </w:r>
          </w:p>
        </w:tc>
        <w:tc>
          <w:tcPr>
            <w:tcW w:w="2358" w:type="dxa"/>
            <w:noWrap/>
            <w:hideMark/>
          </w:tcPr>
          <w:p w14:paraId="42EDF518" w14:textId="77777777" w:rsidR="004D2A00" w:rsidRPr="004D2A00" w:rsidRDefault="004D2A00" w:rsidP="004D2A00">
            <w:r w:rsidRPr="004D2A00">
              <w:t>4.200</w:t>
            </w:r>
          </w:p>
        </w:tc>
      </w:tr>
      <w:tr w:rsidR="004D2A00" w:rsidRPr="004D2A00" w14:paraId="17AFA09F" w14:textId="77777777" w:rsidTr="00E877B2">
        <w:trPr>
          <w:trHeight w:val="315"/>
        </w:trPr>
        <w:tc>
          <w:tcPr>
            <w:tcW w:w="5949" w:type="dxa"/>
            <w:noWrap/>
            <w:hideMark/>
          </w:tcPr>
          <w:p w14:paraId="65035A89" w14:textId="77777777" w:rsidR="004D2A00" w:rsidRPr="004D2A00" w:rsidRDefault="004D2A00">
            <w:r w:rsidRPr="004D2A00">
              <w:t xml:space="preserve">F-bane EU </w:t>
            </w:r>
            <w:proofErr w:type="spellStart"/>
            <w:r w:rsidRPr="004D2A00">
              <w:t>vedligh</w:t>
            </w:r>
            <w:proofErr w:type="spellEnd"/>
            <w:r w:rsidRPr="004D2A00">
              <w:t xml:space="preserve"> af varslingsanlæg Vest</w:t>
            </w:r>
          </w:p>
        </w:tc>
        <w:tc>
          <w:tcPr>
            <w:tcW w:w="709" w:type="dxa"/>
            <w:noWrap/>
            <w:hideMark/>
          </w:tcPr>
          <w:p w14:paraId="4CB527FD" w14:textId="77777777" w:rsidR="004D2A00" w:rsidRPr="004D2A00" w:rsidRDefault="004D2A00" w:rsidP="004D2A00">
            <w:r w:rsidRPr="004D2A00">
              <w:t>B</w:t>
            </w:r>
          </w:p>
        </w:tc>
        <w:tc>
          <w:tcPr>
            <w:tcW w:w="2358" w:type="dxa"/>
            <w:noWrap/>
            <w:hideMark/>
          </w:tcPr>
          <w:p w14:paraId="5CCBF62A" w14:textId="77777777" w:rsidR="004D2A00" w:rsidRPr="004D2A00" w:rsidRDefault="004D2A00" w:rsidP="004D2A00">
            <w:r w:rsidRPr="004D2A00">
              <w:t>7.900</w:t>
            </w:r>
          </w:p>
        </w:tc>
      </w:tr>
      <w:tr w:rsidR="004D2A00" w:rsidRPr="004D2A00" w14:paraId="0F88DC7F" w14:textId="77777777" w:rsidTr="00E877B2">
        <w:trPr>
          <w:trHeight w:val="315"/>
        </w:trPr>
        <w:tc>
          <w:tcPr>
            <w:tcW w:w="5949" w:type="dxa"/>
            <w:noWrap/>
            <w:hideMark/>
          </w:tcPr>
          <w:p w14:paraId="47B1B4CD" w14:textId="77777777" w:rsidR="004D2A00" w:rsidRPr="004D2A00" w:rsidRDefault="004D2A00">
            <w:r w:rsidRPr="004D2A00">
              <w:t>F-bane EU vedl. af akseltællere Vest</w:t>
            </w:r>
          </w:p>
        </w:tc>
        <w:tc>
          <w:tcPr>
            <w:tcW w:w="709" w:type="dxa"/>
            <w:noWrap/>
            <w:hideMark/>
          </w:tcPr>
          <w:p w14:paraId="0771E96E" w14:textId="77777777" w:rsidR="004D2A00" w:rsidRPr="004D2A00" w:rsidRDefault="004D2A00" w:rsidP="004D2A00">
            <w:r w:rsidRPr="004D2A00">
              <w:t>B</w:t>
            </w:r>
          </w:p>
        </w:tc>
        <w:tc>
          <w:tcPr>
            <w:tcW w:w="2358" w:type="dxa"/>
            <w:noWrap/>
            <w:hideMark/>
          </w:tcPr>
          <w:p w14:paraId="3814C2FB" w14:textId="77777777" w:rsidR="004D2A00" w:rsidRPr="004D2A00" w:rsidRDefault="004D2A00" w:rsidP="004D2A00">
            <w:r w:rsidRPr="004D2A00">
              <w:t>7.900</w:t>
            </w:r>
          </w:p>
        </w:tc>
      </w:tr>
      <w:tr w:rsidR="004D2A00" w:rsidRPr="004D2A00" w14:paraId="03B3FB7F" w14:textId="77777777" w:rsidTr="00E877B2">
        <w:trPr>
          <w:trHeight w:val="315"/>
        </w:trPr>
        <w:tc>
          <w:tcPr>
            <w:tcW w:w="5949" w:type="dxa"/>
            <w:noWrap/>
            <w:hideMark/>
          </w:tcPr>
          <w:p w14:paraId="107FA84A" w14:textId="77777777" w:rsidR="004D2A00" w:rsidRPr="004D2A00" w:rsidRDefault="004D2A00">
            <w:r w:rsidRPr="004D2A00">
              <w:t xml:space="preserve">F-bane EU </w:t>
            </w:r>
            <w:proofErr w:type="spellStart"/>
            <w:r w:rsidRPr="004D2A00">
              <w:t>vedl</w:t>
            </w:r>
            <w:proofErr w:type="spellEnd"/>
            <w:r w:rsidRPr="004D2A00">
              <w:t xml:space="preserve"> af personaleovergang Vest</w:t>
            </w:r>
          </w:p>
        </w:tc>
        <w:tc>
          <w:tcPr>
            <w:tcW w:w="709" w:type="dxa"/>
            <w:noWrap/>
            <w:hideMark/>
          </w:tcPr>
          <w:p w14:paraId="0C67E28C" w14:textId="77777777" w:rsidR="004D2A00" w:rsidRPr="004D2A00" w:rsidRDefault="004D2A00" w:rsidP="004D2A00">
            <w:r w:rsidRPr="004D2A00">
              <w:t>B</w:t>
            </w:r>
          </w:p>
        </w:tc>
        <w:tc>
          <w:tcPr>
            <w:tcW w:w="2358" w:type="dxa"/>
            <w:noWrap/>
            <w:hideMark/>
          </w:tcPr>
          <w:p w14:paraId="086AC92A" w14:textId="77777777" w:rsidR="004D2A00" w:rsidRPr="004D2A00" w:rsidRDefault="004D2A00" w:rsidP="004D2A00">
            <w:r w:rsidRPr="004D2A00">
              <w:t>6.600</w:t>
            </w:r>
          </w:p>
        </w:tc>
      </w:tr>
      <w:tr w:rsidR="004D2A00" w:rsidRPr="004D2A00" w14:paraId="302F7498" w14:textId="77777777" w:rsidTr="00E877B2">
        <w:trPr>
          <w:trHeight w:val="315"/>
        </w:trPr>
        <w:tc>
          <w:tcPr>
            <w:tcW w:w="5949" w:type="dxa"/>
            <w:noWrap/>
            <w:hideMark/>
          </w:tcPr>
          <w:p w14:paraId="2AC3E332" w14:textId="77777777" w:rsidR="004D2A00" w:rsidRPr="004D2A00" w:rsidRDefault="004D2A00">
            <w:r w:rsidRPr="004D2A00">
              <w:t>F-bane EU vedl. af teknikskabe Vest</w:t>
            </w:r>
          </w:p>
        </w:tc>
        <w:tc>
          <w:tcPr>
            <w:tcW w:w="709" w:type="dxa"/>
            <w:noWrap/>
            <w:hideMark/>
          </w:tcPr>
          <w:p w14:paraId="37EFC783" w14:textId="77777777" w:rsidR="004D2A00" w:rsidRPr="004D2A00" w:rsidRDefault="004D2A00" w:rsidP="004D2A00">
            <w:r w:rsidRPr="004D2A00">
              <w:t>B</w:t>
            </w:r>
          </w:p>
        </w:tc>
        <w:tc>
          <w:tcPr>
            <w:tcW w:w="2358" w:type="dxa"/>
            <w:noWrap/>
            <w:hideMark/>
          </w:tcPr>
          <w:p w14:paraId="04C5B7F9" w14:textId="77777777" w:rsidR="004D2A00" w:rsidRPr="004D2A00" w:rsidRDefault="004D2A00" w:rsidP="004D2A00">
            <w:r w:rsidRPr="004D2A00">
              <w:t>12.800</w:t>
            </w:r>
          </w:p>
        </w:tc>
      </w:tr>
      <w:tr w:rsidR="004D2A00" w:rsidRPr="004D2A00" w14:paraId="3DD8FFE6" w14:textId="77777777" w:rsidTr="00E877B2">
        <w:trPr>
          <w:trHeight w:val="315"/>
        </w:trPr>
        <w:tc>
          <w:tcPr>
            <w:tcW w:w="5949" w:type="dxa"/>
            <w:noWrap/>
            <w:hideMark/>
          </w:tcPr>
          <w:p w14:paraId="2798BA58" w14:textId="77777777" w:rsidR="004D2A00" w:rsidRPr="004D2A00" w:rsidRDefault="004D2A00">
            <w:r w:rsidRPr="004D2A00">
              <w:t xml:space="preserve">F-bane EU </w:t>
            </w:r>
            <w:proofErr w:type="spellStart"/>
            <w:r w:rsidRPr="004D2A00">
              <w:t>vedligeh</w:t>
            </w:r>
            <w:proofErr w:type="spellEnd"/>
            <w:r w:rsidRPr="004D2A00">
              <w:t xml:space="preserve"> af </w:t>
            </w:r>
            <w:proofErr w:type="spellStart"/>
            <w:r w:rsidRPr="004D2A00">
              <w:t>spskdrev</w:t>
            </w:r>
            <w:proofErr w:type="spellEnd"/>
            <w:r w:rsidRPr="004D2A00">
              <w:t xml:space="preserve"> P80 Øst</w:t>
            </w:r>
          </w:p>
        </w:tc>
        <w:tc>
          <w:tcPr>
            <w:tcW w:w="709" w:type="dxa"/>
            <w:noWrap/>
            <w:hideMark/>
          </w:tcPr>
          <w:p w14:paraId="2931949E" w14:textId="77777777" w:rsidR="004D2A00" w:rsidRPr="004D2A00" w:rsidRDefault="004D2A00" w:rsidP="004D2A00">
            <w:r w:rsidRPr="004D2A00">
              <w:t>B</w:t>
            </w:r>
          </w:p>
        </w:tc>
        <w:tc>
          <w:tcPr>
            <w:tcW w:w="2358" w:type="dxa"/>
            <w:noWrap/>
            <w:hideMark/>
          </w:tcPr>
          <w:p w14:paraId="6E1F3249" w14:textId="77777777" w:rsidR="004D2A00" w:rsidRPr="004D2A00" w:rsidRDefault="004D2A00" w:rsidP="004D2A00">
            <w:r w:rsidRPr="004D2A00">
              <w:t>5.800</w:t>
            </w:r>
          </w:p>
        </w:tc>
      </w:tr>
      <w:tr w:rsidR="004D2A00" w:rsidRPr="004D2A00" w14:paraId="4252B0D6" w14:textId="77777777" w:rsidTr="00E877B2">
        <w:trPr>
          <w:trHeight w:val="315"/>
        </w:trPr>
        <w:tc>
          <w:tcPr>
            <w:tcW w:w="5949" w:type="dxa"/>
            <w:noWrap/>
            <w:hideMark/>
          </w:tcPr>
          <w:p w14:paraId="48DDEB41" w14:textId="77777777" w:rsidR="004D2A00" w:rsidRPr="004D2A00" w:rsidRDefault="004D2A00">
            <w:r w:rsidRPr="004D2A00">
              <w:t xml:space="preserve">F-bane EU </w:t>
            </w:r>
            <w:proofErr w:type="spellStart"/>
            <w:r w:rsidRPr="004D2A00">
              <w:t>Vedligeh</w:t>
            </w:r>
            <w:proofErr w:type="spellEnd"/>
            <w:r w:rsidRPr="004D2A00">
              <w:t xml:space="preserve"> af overkørsler Øst</w:t>
            </w:r>
          </w:p>
        </w:tc>
        <w:tc>
          <w:tcPr>
            <w:tcW w:w="709" w:type="dxa"/>
            <w:noWrap/>
            <w:hideMark/>
          </w:tcPr>
          <w:p w14:paraId="0496E825" w14:textId="77777777" w:rsidR="004D2A00" w:rsidRPr="004D2A00" w:rsidRDefault="004D2A00" w:rsidP="004D2A00">
            <w:r w:rsidRPr="004D2A00">
              <w:t>B</w:t>
            </w:r>
          </w:p>
        </w:tc>
        <w:tc>
          <w:tcPr>
            <w:tcW w:w="2358" w:type="dxa"/>
            <w:noWrap/>
            <w:hideMark/>
          </w:tcPr>
          <w:p w14:paraId="2C548A84" w14:textId="77777777" w:rsidR="004D2A00" w:rsidRPr="004D2A00" w:rsidRDefault="004D2A00" w:rsidP="004D2A00">
            <w:r w:rsidRPr="004D2A00">
              <w:t>7.000</w:t>
            </w:r>
          </w:p>
        </w:tc>
      </w:tr>
      <w:tr w:rsidR="004D2A00" w:rsidRPr="004D2A00" w14:paraId="6C97FC12" w14:textId="77777777" w:rsidTr="00E877B2">
        <w:trPr>
          <w:trHeight w:val="315"/>
        </w:trPr>
        <w:tc>
          <w:tcPr>
            <w:tcW w:w="5949" w:type="dxa"/>
            <w:noWrap/>
            <w:hideMark/>
          </w:tcPr>
          <w:p w14:paraId="7956D522" w14:textId="77777777" w:rsidR="004D2A00" w:rsidRPr="004D2A00" w:rsidRDefault="004D2A00">
            <w:r w:rsidRPr="004D2A00">
              <w:t>F-bane systemekspertisekursus vest</w:t>
            </w:r>
          </w:p>
        </w:tc>
        <w:tc>
          <w:tcPr>
            <w:tcW w:w="709" w:type="dxa"/>
            <w:noWrap/>
            <w:hideMark/>
          </w:tcPr>
          <w:p w14:paraId="133B7FED" w14:textId="77777777" w:rsidR="004D2A00" w:rsidRPr="004D2A00" w:rsidRDefault="004D2A00" w:rsidP="004D2A00">
            <w:r w:rsidRPr="004D2A00">
              <w:t>B</w:t>
            </w:r>
          </w:p>
        </w:tc>
        <w:tc>
          <w:tcPr>
            <w:tcW w:w="2358" w:type="dxa"/>
            <w:noWrap/>
            <w:hideMark/>
          </w:tcPr>
          <w:p w14:paraId="6CA76343" w14:textId="77777777" w:rsidR="004D2A00" w:rsidRPr="004D2A00" w:rsidRDefault="004D2A00" w:rsidP="004D2A00">
            <w:r w:rsidRPr="004D2A00">
              <w:t>14.800</w:t>
            </w:r>
          </w:p>
        </w:tc>
      </w:tr>
      <w:tr w:rsidR="004D2A00" w:rsidRPr="004D2A00" w14:paraId="00EE1E8B" w14:textId="77777777" w:rsidTr="00E877B2">
        <w:trPr>
          <w:trHeight w:val="315"/>
        </w:trPr>
        <w:tc>
          <w:tcPr>
            <w:tcW w:w="5949" w:type="dxa"/>
            <w:noWrap/>
            <w:hideMark/>
          </w:tcPr>
          <w:p w14:paraId="1DAE2CC3" w14:textId="77777777" w:rsidR="004D2A00" w:rsidRPr="004D2A00" w:rsidRDefault="004D2A00">
            <w:r w:rsidRPr="004D2A00">
              <w:t>Sporteknik - sporsagkyndig</w:t>
            </w:r>
          </w:p>
        </w:tc>
        <w:tc>
          <w:tcPr>
            <w:tcW w:w="709" w:type="dxa"/>
            <w:noWrap/>
            <w:hideMark/>
          </w:tcPr>
          <w:p w14:paraId="3DF7EFCF" w14:textId="77777777" w:rsidR="004D2A00" w:rsidRPr="004D2A00" w:rsidRDefault="004D2A00" w:rsidP="004D2A00">
            <w:r w:rsidRPr="004D2A00">
              <w:t>B</w:t>
            </w:r>
          </w:p>
        </w:tc>
        <w:tc>
          <w:tcPr>
            <w:tcW w:w="2358" w:type="dxa"/>
            <w:noWrap/>
            <w:hideMark/>
          </w:tcPr>
          <w:p w14:paraId="6BB7B02A" w14:textId="77777777" w:rsidR="004D2A00" w:rsidRPr="004D2A00" w:rsidRDefault="004D2A00" w:rsidP="004D2A00">
            <w:r w:rsidRPr="004D2A00">
              <w:t>5.200</w:t>
            </w:r>
          </w:p>
        </w:tc>
      </w:tr>
      <w:tr w:rsidR="004D2A00" w:rsidRPr="004D2A00" w14:paraId="7CFEB404" w14:textId="77777777" w:rsidTr="00E877B2">
        <w:trPr>
          <w:trHeight w:val="315"/>
        </w:trPr>
        <w:tc>
          <w:tcPr>
            <w:tcW w:w="5949" w:type="dxa"/>
            <w:noWrap/>
            <w:hideMark/>
          </w:tcPr>
          <w:p w14:paraId="4A166189" w14:textId="77777777" w:rsidR="004D2A00" w:rsidRPr="004D2A00" w:rsidRDefault="004D2A00">
            <w:r w:rsidRPr="004D2A00">
              <w:t>Sporteknik – Vedligeholdelse – Modul 1</w:t>
            </w:r>
          </w:p>
        </w:tc>
        <w:tc>
          <w:tcPr>
            <w:tcW w:w="709" w:type="dxa"/>
            <w:noWrap/>
            <w:hideMark/>
          </w:tcPr>
          <w:p w14:paraId="57A89099" w14:textId="77777777" w:rsidR="004D2A00" w:rsidRPr="004D2A00" w:rsidRDefault="004D2A00" w:rsidP="004D2A00">
            <w:r w:rsidRPr="004D2A00">
              <w:t>B</w:t>
            </w:r>
          </w:p>
        </w:tc>
        <w:tc>
          <w:tcPr>
            <w:tcW w:w="2358" w:type="dxa"/>
            <w:noWrap/>
            <w:hideMark/>
          </w:tcPr>
          <w:p w14:paraId="78C01BFD" w14:textId="77777777" w:rsidR="004D2A00" w:rsidRPr="004D2A00" w:rsidRDefault="004D2A00" w:rsidP="004D2A00">
            <w:r w:rsidRPr="004D2A00">
              <w:t>9.900</w:t>
            </w:r>
          </w:p>
        </w:tc>
      </w:tr>
      <w:tr w:rsidR="004D2A00" w:rsidRPr="004D2A00" w14:paraId="41BD9F87" w14:textId="77777777" w:rsidTr="00E877B2">
        <w:trPr>
          <w:trHeight w:val="315"/>
        </w:trPr>
        <w:tc>
          <w:tcPr>
            <w:tcW w:w="5949" w:type="dxa"/>
            <w:noWrap/>
            <w:hideMark/>
          </w:tcPr>
          <w:p w14:paraId="524CE813" w14:textId="77777777" w:rsidR="004D2A00" w:rsidRPr="004D2A00" w:rsidRDefault="004D2A00">
            <w:r w:rsidRPr="004D2A00">
              <w:t>Sporteknik – Vedligeholdelse – Modul 2</w:t>
            </w:r>
          </w:p>
        </w:tc>
        <w:tc>
          <w:tcPr>
            <w:tcW w:w="709" w:type="dxa"/>
            <w:noWrap/>
            <w:hideMark/>
          </w:tcPr>
          <w:p w14:paraId="6B700D06" w14:textId="77777777" w:rsidR="004D2A00" w:rsidRPr="004D2A00" w:rsidRDefault="004D2A00" w:rsidP="004D2A00">
            <w:r w:rsidRPr="004D2A00">
              <w:t>B</w:t>
            </w:r>
          </w:p>
        </w:tc>
        <w:tc>
          <w:tcPr>
            <w:tcW w:w="2358" w:type="dxa"/>
            <w:noWrap/>
            <w:hideMark/>
          </w:tcPr>
          <w:p w14:paraId="44B07D24" w14:textId="77777777" w:rsidR="004D2A00" w:rsidRPr="004D2A00" w:rsidRDefault="004D2A00" w:rsidP="004D2A00">
            <w:r w:rsidRPr="004D2A00">
              <w:t>9.000</w:t>
            </w:r>
          </w:p>
        </w:tc>
      </w:tr>
      <w:tr w:rsidR="004D2A00" w:rsidRPr="004D2A00" w14:paraId="2F3BB93A" w14:textId="77777777" w:rsidTr="00E877B2">
        <w:trPr>
          <w:trHeight w:val="315"/>
        </w:trPr>
        <w:tc>
          <w:tcPr>
            <w:tcW w:w="5949" w:type="dxa"/>
            <w:noWrap/>
            <w:hideMark/>
          </w:tcPr>
          <w:p w14:paraId="229DC288" w14:textId="77777777" w:rsidR="004D2A00" w:rsidRPr="004D2A00" w:rsidRDefault="004D2A00">
            <w:r w:rsidRPr="004D2A00">
              <w:t>Sporteknik – vedligeholdelse – modul 3</w:t>
            </w:r>
          </w:p>
        </w:tc>
        <w:tc>
          <w:tcPr>
            <w:tcW w:w="709" w:type="dxa"/>
            <w:noWrap/>
            <w:hideMark/>
          </w:tcPr>
          <w:p w14:paraId="193C8FA2" w14:textId="77777777" w:rsidR="004D2A00" w:rsidRPr="004D2A00" w:rsidRDefault="004D2A00" w:rsidP="004D2A00">
            <w:r w:rsidRPr="004D2A00">
              <w:t>B</w:t>
            </w:r>
          </w:p>
        </w:tc>
        <w:tc>
          <w:tcPr>
            <w:tcW w:w="2358" w:type="dxa"/>
            <w:noWrap/>
            <w:hideMark/>
          </w:tcPr>
          <w:p w14:paraId="435F047B" w14:textId="77777777" w:rsidR="004D2A00" w:rsidRPr="004D2A00" w:rsidRDefault="004D2A00" w:rsidP="004D2A00">
            <w:r w:rsidRPr="004D2A00">
              <w:t>9.000</w:t>
            </w:r>
          </w:p>
        </w:tc>
      </w:tr>
      <w:tr w:rsidR="004D2A00" w:rsidRPr="004D2A00" w14:paraId="790E1DDB" w14:textId="77777777" w:rsidTr="00E877B2">
        <w:trPr>
          <w:trHeight w:val="315"/>
        </w:trPr>
        <w:tc>
          <w:tcPr>
            <w:tcW w:w="5949" w:type="dxa"/>
            <w:noWrap/>
            <w:hideMark/>
          </w:tcPr>
          <w:p w14:paraId="213DB80B" w14:textId="77777777" w:rsidR="004D2A00" w:rsidRPr="004D2A00" w:rsidRDefault="004D2A00">
            <w:r w:rsidRPr="004D2A00">
              <w:t>F-bane Rangering for SSL Vest</w:t>
            </w:r>
          </w:p>
        </w:tc>
        <w:tc>
          <w:tcPr>
            <w:tcW w:w="709" w:type="dxa"/>
            <w:noWrap/>
            <w:hideMark/>
          </w:tcPr>
          <w:p w14:paraId="57CA4CE5" w14:textId="77777777" w:rsidR="004D2A00" w:rsidRPr="004D2A00" w:rsidRDefault="004D2A00" w:rsidP="004D2A00">
            <w:r w:rsidRPr="004D2A00">
              <w:t>S</w:t>
            </w:r>
          </w:p>
        </w:tc>
        <w:tc>
          <w:tcPr>
            <w:tcW w:w="2358" w:type="dxa"/>
            <w:noWrap/>
            <w:hideMark/>
          </w:tcPr>
          <w:p w14:paraId="06F4D14D" w14:textId="77777777" w:rsidR="004D2A00" w:rsidRPr="004D2A00" w:rsidRDefault="004D2A00" w:rsidP="004D2A00">
            <w:r w:rsidRPr="004D2A00">
              <w:t>9.900</w:t>
            </w:r>
          </w:p>
        </w:tc>
      </w:tr>
      <w:tr w:rsidR="004D2A00" w:rsidRPr="004D2A00" w14:paraId="7AD8B95F" w14:textId="77777777" w:rsidTr="00E877B2">
        <w:trPr>
          <w:trHeight w:val="315"/>
        </w:trPr>
        <w:tc>
          <w:tcPr>
            <w:tcW w:w="5949" w:type="dxa"/>
            <w:noWrap/>
            <w:hideMark/>
          </w:tcPr>
          <w:p w14:paraId="2D9C652D" w14:textId="77777777" w:rsidR="004D2A00" w:rsidRPr="004D2A00" w:rsidRDefault="004D2A00">
            <w:r w:rsidRPr="004D2A00">
              <w:t>F-bane Rangering for SSL Vest EUOR</w:t>
            </w:r>
          </w:p>
        </w:tc>
        <w:tc>
          <w:tcPr>
            <w:tcW w:w="709" w:type="dxa"/>
            <w:noWrap/>
            <w:hideMark/>
          </w:tcPr>
          <w:p w14:paraId="63E24AAF" w14:textId="77777777" w:rsidR="004D2A00" w:rsidRPr="004D2A00" w:rsidRDefault="004D2A00" w:rsidP="004D2A00">
            <w:r w:rsidRPr="004D2A00">
              <w:t>S</w:t>
            </w:r>
          </w:p>
        </w:tc>
        <w:tc>
          <w:tcPr>
            <w:tcW w:w="2358" w:type="dxa"/>
            <w:noWrap/>
            <w:hideMark/>
          </w:tcPr>
          <w:p w14:paraId="7B580585" w14:textId="77777777" w:rsidR="004D2A00" w:rsidRPr="004D2A00" w:rsidRDefault="004D2A00" w:rsidP="004D2A00">
            <w:r w:rsidRPr="004D2A00">
              <w:t>4.700</w:t>
            </w:r>
          </w:p>
        </w:tc>
      </w:tr>
      <w:tr w:rsidR="004D2A00" w:rsidRPr="004D2A00" w14:paraId="1D84EB1E" w14:textId="77777777" w:rsidTr="00E877B2">
        <w:trPr>
          <w:trHeight w:val="315"/>
        </w:trPr>
        <w:tc>
          <w:tcPr>
            <w:tcW w:w="5949" w:type="dxa"/>
            <w:noWrap/>
            <w:hideMark/>
          </w:tcPr>
          <w:p w14:paraId="674C6DAA" w14:textId="77777777" w:rsidR="004D2A00" w:rsidRPr="004D2A00" w:rsidRDefault="004D2A00">
            <w:proofErr w:type="spellStart"/>
            <w:r w:rsidRPr="004D2A00">
              <w:t>Entrance</w:t>
            </w:r>
            <w:proofErr w:type="spellEnd"/>
            <w:r w:rsidRPr="004D2A00">
              <w:t xml:space="preserve"> </w:t>
            </w:r>
            <w:proofErr w:type="spellStart"/>
            <w:r w:rsidRPr="004D2A00">
              <w:t>course</w:t>
            </w:r>
            <w:proofErr w:type="spellEnd"/>
            <w:r w:rsidRPr="004D2A00">
              <w:t xml:space="preserve"> - Adgangskursus</w:t>
            </w:r>
          </w:p>
        </w:tc>
        <w:tc>
          <w:tcPr>
            <w:tcW w:w="709" w:type="dxa"/>
            <w:noWrap/>
            <w:hideMark/>
          </w:tcPr>
          <w:p w14:paraId="7A181235" w14:textId="77777777" w:rsidR="004D2A00" w:rsidRPr="004D2A00" w:rsidRDefault="004D2A00" w:rsidP="004D2A00">
            <w:r w:rsidRPr="004D2A00">
              <w:t>B</w:t>
            </w:r>
          </w:p>
        </w:tc>
        <w:tc>
          <w:tcPr>
            <w:tcW w:w="2358" w:type="dxa"/>
            <w:noWrap/>
            <w:hideMark/>
          </w:tcPr>
          <w:p w14:paraId="087F7A56" w14:textId="77777777" w:rsidR="004D2A00" w:rsidRPr="004D2A00" w:rsidRDefault="004D2A00" w:rsidP="004D2A00">
            <w:r w:rsidRPr="004D2A00">
              <w:t>6.500</w:t>
            </w:r>
          </w:p>
        </w:tc>
      </w:tr>
      <w:tr w:rsidR="004D2A00" w:rsidRPr="004D2A00" w14:paraId="3A9340BA" w14:textId="77777777" w:rsidTr="00E877B2">
        <w:trPr>
          <w:trHeight w:val="315"/>
        </w:trPr>
        <w:tc>
          <w:tcPr>
            <w:tcW w:w="5949" w:type="dxa"/>
            <w:noWrap/>
            <w:hideMark/>
          </w:tcPr>
          <w:p w14:paraId="0F3CA861" w14:textId="77777777" w:rsidR="004D2A00" w:rsidRPr="004D2A00" w:rsidRDefault="004D2A00">
            <w:r w:rsidRPr="004D2A00">
              <w:t>SR Underviser</w:t>
            </w:r>
          </w:p>
        </w:tc>
        <w:tc>
          <w:tcPr>
            <w:tcW w:w="709" w:type="dxa"/>
            <w:noWrap/>
            <w:hideMark/>
          </w:tcPr>
          <w:p w14:paraId="251459D9" w14:textId="77777777" w:rsidR="004D2A00" w:rsidRPr="004D2A00" w:rsidRDefault="004D2A00" w:rsidP="004D2A00">
            <w:r w:rsidRPr="004D2A00">
              <w:t>S</w:t>
            </w:r>
          </w:p>
        </w:tc>
        <w:tc>
          <w:tcPr>
            <w:tcW w:w="2358" w:type="dxa"/>
            <w:noWrap/>
            <w:hideMark/>
          </w:tcPr>
          <w:p w14:paraId="18C78DAF" w14:textId="77777777" w:rsidR="004D2A00" w:rsidRPr="004D2A00" w:rsidRDefault="004D2A00" w:rsidP="004D2A00">
            <w:r w:rsidRPr="004D2A00">
              <w:t>14.400</w:t>
            </w:r>
          </w:p>
        </w:tc>
      </w:tr>
      <w:tr w:rsidR="004D2A00" w:rsidRPr="004D2A00" w14:paraId="5E9119AC" w14:textId="77777777" w:rsidTr="00E877B2">
        <w:trPr>
          <w:trHeight w:val="315"/>
        </w:trPr>
        <w:tc>
          <w:tcPr>
            <w:tcW w:w="5949" w:type="dxa"/>
            <w:noWrap/>
            <w:hideMark/>
          </w:tcPr>
          <w:p w14:paraId="3E26E45B" w14:textId="77777777" w:rsidR="004D2A00" w:rsidRPr="004D2A00" w:rsidRDefault="004D2A00">
            <w:proofErr w:type="spellStart"/>
            <w:r w:rsidRPr="004D2A00">
              <w:t>Ebilock</w:t>
            </w:r>
            <w:proofErr w:type="spellEnd"/>
            <w:r w:rsidRPr="004D2A00">
              <w:t xml:space="preserve"> 950</w:t>
            </w:r>
          </w:p>
        </w:tc>
        <w:tc>
          <w:tcPr>
            <w:tcW w:w="709" w:type="dxa"/>
            <w:noWrap/>
            <w:hideMark/>
          </w:tcPr>
          <w:p w14:paraId="75134727" w14:textId="77777777" w:rsidR="004D2A00" w:rsidRPr="004D2A00" w:rsidRDefault="004D2A00" w:rsidP="004D2A00">
            <w:r w:rsidRPr="004D2A00">
              <w:t>B</w:t>
            </w:r>
          </w:p>
        </w:tc>
        <w:tc>
          <w:tcPr>
            <w:tcW w:w="2358" w:type="dxa"/>
            <w:noWrap/>
            <w:hideMark/>
          </w:tcPr>
          <w:p w14:paraId="7F9DAA09" w14:textId="77777777" w:rsidR="004D2A00" w:rsidRPr="004D2A00" w:rsidRDefault="004D2A00" w:rsidP="004D2A00">
            <w:r w:rsidRPr="004D2A00">
              <w:t>32.200</w:t>
            </w:r>
          </w:p>
        </w:tc>
      </w:tr>
      <w:tr w:rsidR="004D2A00" w:rsidRPr="004D2A00" w14:paraId="1EB74A93" w14:textId="77777777" w:rsidTr="00E877B2">
        <w:trPr>
          <w:trHeight w:val="345"/>
        </w:trPr>
        <w:tc>
          <w:tcPr>
            <w:tcW w:w="5949" w:type="dxa"/>
            <w:noWrap/>
            <w:hideMark/>
          </w:tcPr>
          <w:p w14:paraId="7F92C5CE" w14:textId="77777777" w:rsidR="004D2A00" w:rsidRPr="004D2A00" w:rsidRDefault="004D2A00">
            <w:proofErr w:type="spellStart"/>
            <w:r w:rsidRPr="004D2A00">
              <w:t>Ebilock</w:t>
            </w:r>
            <w:proofErr w:type="spellEnd"/>
            <w:r w:rsidRPr="004D2A00">
              <w:t xml:space="preserve"> 850</w:t>
            </w:r>
          </w:p>
        </w:tc>
        <w:tc>
          <w:tcPr>
            <w:tcW w:w="709" w:type="dxa"/>
            <w:noWrap/>
            <w:hideMark/>
          </w:tcPr>
          <w:p w14:paraId="3CBB665F" w14:textId="77777777" w:rsidR="004D2A00" w:rsidRPr="004D2A00" w:rsidRDefault="004D2A00" w:rsidP="004D2A00">
            <w:r w:rsidRPr="004D2A00">
              <w:t>B</w:t>
            </w:r>
          </w:p>
        </w:tc>
        <w:tc>
          <w:tcPr>
            <w:tcW w:w="2358" w:type="dxa"/>
            <w:noWrap/>
            <w:hideMark/>
          </w:tcPr>
          <w:p w14:paraId="7C533222" w14:textId="77777777" w:rsidR="004D2A00" w:rsidRPr="004D2A00" w:rsidRDefault="004D2A00" w:rsidP="004D2A00">
            <w:r w:rsidRPr="004D2A00">
              <w:t>24.800</w:t>
            </w:r>
          </w:p>
        </w:tc>
      </w:tr>
      <w:tr w:rsidR="004D2A00" w:rsidRPr="004D2A00" w14:paraId="24512B42" w14:textId="77777777" w:rsidTr="00E877B2">
        <w:trPr>
          <w:trHeight w:val="315"/>
        </w:trPr>
        <w:tc>
          <w:tcPr>
            <w:tcW w:w="5949" w:type="dxa"/>
            <w:noWrap/>
            <w:hideMark/>
          </w:tcPr>
          <w:p w14:paraId="78B4A591" w14:textId="77777777" w:rsidR="004D2A00" w:rsidRPr="004D2A00" w:rsidRDefault="004D2A00">
            <w:r w:rsidRPr="004D2A00">
              <w:t>F-bane Sporspærringsleder Øst EUOR</w:t>
            </w:r>
          </w:p>
        </w:tc>
        <w:tc>
          <w:tcPr>
            <w:tcW w:w="709" w:type="dxa"/>
            <w:noWrap/>
            <w:hideMark/>
          </w:tcPr>
          <w:p w14:paraId="4540A669" w14:textId="77777777" w:rsidR="004D2A00" w:rsidRPr="004D2A00" w:rsidRDefault="004D2A00" w:rsidP="004D2A00">
            <w:r w:rsidRPr="004D2A00">
              <w:t>S</w:t>
            </w:r>
          </w:p>
        </w:tc>
        <w:tc>
          <w:tcPr>
            <w:tcW w:w="2358" w:type="dxa"/>
            <w:noWrap/>
            <w:hideMark/>
          </w:tcPr>
          <w:p w14:paraId="5C3CD200" w14:textId="77777777" w:rsidR="004D2A00" w:rsidRPr="004D2A00" w:rsidRDefault="004D2A00" w:rsidP="004D2A00">
            <w:r w:rsidRPr="004D2A00">
              <w:t>4.000</w:t>
            </w:r>
          </w:p>
        </w:tc>
      </w:tr>
      <w:tr w:rsidR="004D2A00" w:rsidRPr="004D2A00" w14:paraId="0A915BC2" w14:textId="77777777" w:rsidTr="00E877B2">
        <w:trPr>
          <w:trHeight w:val="315"/>
        </w:trPr>
        <w:tc>
          <w:tcPr>
            <w:tcW w:w="5949" w:type="dxa"/>
            <w:noWrap/>
            <w:hideMark/>
          </w:tcPr>
          <w:p w14:paraId="58F553F9" w14:textId="77777777" w:rsidR="004D2A00" w:rsidRPr="004D2A00" w:rsidRDefault="004D2A00">
            <w:r w:rsidRPr="004D2A00">
              <w:t>F-bane Rangering for SSL Øst EUOR</w:t>
            </w:r>
          </w:p>
        </w:tc>
        <w:tc>
          <w:tcPr>
            <w:tcW w:w="709" w:type="dxa"/>
            <w:noWrap/>
            <w:hideMark/>
          </w:tcPr>
          <w:p w14:paraId="56A35EDB" w14:textId="77777777" w:rsidR="004D2A00" w:rsidRPr="004D2A00" w:rsidRDefault="004D2A00" w:rsidP="004D2A00">
            <w:r w:rsidRPr="004D2A00">
              <w:t>S</w:t>
            </w:r>
          </w:p>
        </w:tc>
        <w:tc>
          <w:tcPr>
            <w:tcW w:w="2358" w:type="dxa"/>
            <w:noWrap/>
            <w:hideMark/>
          </w:tcPr>
          <w:p w14:paraId="547AEADF" w14:textId="77777777" w:rsidR="004D2A00" w:rsidRPr="004D2A00" w:rsidRDefault="004D2A00" w:rsidP="004D2A00">
            <w:r w:rsidRPr="004D2A00">
              <w:t>4.700</w:t>
            </w:r>
          </w:p>
        </w:tc>
      </w:tr>
      <w:tr w:rsidR="004D2A00" w:rsidRPr="004D2A00" w14:paraId="25FB94A0" w14:textId="77777777" w:rsidTr="00E877B2">
        <w:trPr>
          <w:trHeight w:val="315"/>
        </w:trPr>
        <w:tc>
          <w:tcPr>
            <w:tcW w:w="5949" w:type="dxa"/>
            <w:noWrap/>
            <w:hideMark/>
          </w:tcPr>
          <w:p w14:paraId="0579E6CA" w14:textId="77777777" w:rsidR="004D2A00" w:rsidRPr="004D2A00" w:rsidRDefault="004D2A00">
            <w:r w:rsidRPr="004D2A00">
              <w:t>F-bane ETCS Lokomotivinstruktør</w:t>
            </w:r>
          </w:p>
        </w:tc>
        <w:tc>
          <w:tcPr>
            <w:tcW w:w="709" w:type="dxa"/>
            <w:noWrap/>
            <w:hideMark/>
          </w:tcPr>
          <w:p w14:paraId="30978789" w14:textId="77777777" w:rsidR="004D2A00" w:rsidRPr="004D2A00" w:rsidRDefault="004D2A00" w:rsidP="004D2A00">
            <w:r w:rsidRPr="004D2A00">
              <w:t>S</w:t>
            </w:r>
          </w:p>
        </w:tc>
        <w:tc>
          <w:tcPr>
            <w:tcW w:w="2358" w:type="dxa"/>
            <w:noWrap/>
            <w:hideMark/>
          </w:tcPr>
          <w:p w14:paraId="4037566E" w14:textId="77777777" w:rsidR="004D2A00" w:rsidRPr="004D2A00" w:rsidRDefault="004D2A00" w:rsidP="004D2A00">
            <w:r w:rsidRPr="004D2A00">
              <w:t>45.900</w:t>
            </w:r>
          </w:p>
        </w:tc>
      </w:tr>
      <w:tr w:rsidR="004D2A00" w:rsidRPr="004D2A00" w14:paraId="3C38B51F" w14:textId="77777777" w:rsidTr="00E877B2">
        <w:trPr>
          <w:trHeight w:val="315"/>
        </w:trPr>
        <w:tc>
          <w:tcPr>
            <w:tcW w:w="5949" w:type="dxa"/>
            <w:noWrap/>
            <w:hideMark/>
          </w:tcPr>
          <w:p w14:paraId="3F818FB9" w14:textId="77777777" w:rsidR="004D2A00" w:rsidRPr="004D2A00" w:rsidRDefault="004D2A00">
            <w:r w:rsidRPr="004D2A00">
              <w:t>F-bane Vedligehold af L826H Vest</w:t>
            </w:r>
          </w:p>
        </w:tc>
        <w:tc>
          <w:tcPr>
            <w:tcW w:w="709" w:type="dxa"/>
            <w:noWrap/>
            <w:hideMark/>
          </w:tcPr>
          <w:p w14:paraId="68737EA0" w14:textId="77777777" w:rsidR="004D2A00" w:rsidRPr="004D2A00" w:rsidRDefault="004D2A00" w:rsidP="004D2A00">
            <w:r w:rsidRPr="004D2A00">
              <w:t>B</w:t>
            </w:r>
          </w:p>
        </w:tc>
        <w:tc>
          <w:tcPr>
            <w:tcW w:w="2358" w:type="dxa"/>
            <w:noWrap/>
            <w:hideMark/>
          </w:tcPr>
          <w:p w14:paraId="31CDB8D6" w14:textId="77777777" w:rsidR="004D2A00" w:rsidRPr="004D2A00" w:rsidRDefault="004D2A00" w:rsidP="004D2A00">
            <w:r w:rsidRPr="004D2A00">
              <w:t>14.800</w:t>
            </w:r>
          </w:p>
        </w:tc>
      </w:tr>
      <w:tr w:rsidR="004D2A00" w:rsidRPr="004D2A00" w14:paraId="573A9020" w14:textId="77777777" w:rsidTr="00E877B2">
        <w:trPr>
          <w:trHeight w:val="315"/>
        </w:trPr>
        <w:tc>
          <w:tcPr>
            <w:tcW w:w="5949" w:type="dxa"/>
            <w:noWrap/>
            <w:hideMark/>
          </w:tcPr>
          <w:p w14:paraId="668935C2" w14:textId="77777777" w:rsidR="004D2A00" w:rsidRPr="004D2A00" w:rsidRDefault="004D2A00">
            <w:r w:rsidRPr="004D2A00">
              <w:t xml:space="preserve">Vejdetektorudstyr og E-klokker, </w:t>
            </w:r>
            <w:proofErr w:type="spellStart"/>
            <w:r w:rsidRPr="004D2A00">
              <w:t>ovk</w:t>
            </w:r>
            <w:proofErr w:type="spellEnd"/>
          </w:p>
        </w:tc>
        <w:tc>
          <w:tcPr>
            <w:tcW w:w="709" w:type="dxa"/>
            <w:noWrap/>
            <w:hideMark/>
          </w:tcPr>
          <w:p w14:paraId="38E048F7" w14:textId="77777777" w:rsidR="004D2A00" w:rsidRPr="004D2A00" w:rsidRDefault="004D2A00" w:rsidP="004D2A00">
            <w:r w:rsidRPr="004D2A00">
              <w:t>B</w:t>
            </w:r>
          </w:p>
        </w:tc>
        <w:tc>
          <w:tcPr>
            <w:tcW w:w="2358" w:type="dxa"/>
            <w:noWrap/>
            <w:hideMark/>
          </w:tcPr>
          <w:p w14:paraId="0F5BFE61" w14:textId="77777777" w:rsidR="004D2A00" w:rsidRPr="004D2A00" w:rsidRDefault="004D2A00" w:rsidP="004D2A00">
            <w:r w:rsidRPr="004D2A00">
              <w:t>6.700</w:t>
            </w:r>
          </w:p>
        </w:tc>
      </w:tr>
      <w:tr w:rsidR="004D2A00" w:rsidRPr="004D2A00" w14:paraId="5E873E26" w14:textId="77777777" w:rsidTr="00E877B2">
        <w:trPr>
          <w:trHeight w:val="315"/>
        </w:trPr>
        <w:tc>
          <w:tcPr>
            <w:tcW w:w="5949" w:type="dxa"/>
            <w:noWrap/>
            <w:hideMark/>
          </w:tcPr>
          <w:p w14:paraId="7CB80100" w14:textId="77777777" w:rsidR="004D2A00" w:rsidRPr="004D2A00" w:rsidRDefault="004D2A00">
            <w:r w:rsidRPr="004D2A00">
              <w:t>FKI/SKI Spor &amp; Sikring - andre sprog</w:t>
            </w:r>
          </w:p>
        </w:tc>
        <w:tc>
          <w:tcPr>
            <w:tcW w:w="709" w:type="dxa"/>
            <w:noWrap/>
            <w:hideMark/>
          </w:tcPr>
          <w:p w14:paraId="3A0B53FD" w14:textId="77777777" w:rsidR="004D2A00" w:rsidRPr="004D2A00" w:rsidRDefault="004D2A00" w:rsidP="004D2A00">
            <w:r w:rsidRPr="004D2A00">
              <w:t>B</w:t>
            </w:r>
          </w:p>
        </w:tc>
        <w:tc>
          <w:tcPr>
            <w:tcW w:w="2358" w:type="dxa"/>
            <w:noWrap/>
            <w:hideMark/>
          </w:tcPr>
          <w:p w14:paraId="5FA1D578" w14:textId="77777777" w:rsidR="004D2A00" w:rsidRPr="004D2A00" w:rsidRDefault="004D2A00" w:rsidP="004D2A00">
            <w:r w:rsidRPr="004D2A00">
              <w:t>4.000</w:t>
            </w:r>
          </w:p>
        </w:tc>
      </w:tr>
      <w:tr w:rsidR="004D2A00" w:rsidRPr="004D2A00" w14:paraId="4BB50F53" w14:textId="77777777" w:rsidTr="00E877B2">
        <w:trPr>
          <w:trHeight w:val="315"/>
        </w:trPr>
        <w:tc>
          <w:tcPr>
            <w:tcW w:w="5949" w:type="dxa"/>
            <w:noWrap/>
            <w:hideMark/>
          </w:tcPr>
          <w:p w14:paraId="056824AE" w14:textId="77777777" w:rsidR="004D2A00" w:rsidRPr="004D2A00" w:rsidRDefault="004D2A00">
            <w:r w:rsidRPr="004D2A00">
              <w:t>Særlig prøve med tolk</w:t>
            </w:r>
          </w:p>
        </w:tc>
        <w:tc>
          <w:tcPr>
            <w:tcW w:w="709" w:type="dxa"/>
            <w:noWrap/>
            <w:hideMark/>
          </w:tcPr>
          <w:p w14:paraId="0753D7C5" w14:textId="77777777" w:rsidR="004D2A00" w:rsidRPr="004D2A00" w:rsidRDefault="004D2A00" w:rsidP="004D2A00">
            <w:r w:rsidRPr="004D2A00">
              <w:t>S</w:t>
            </w:r>
          </w:p>
        </w:tc>
        <w:tc>
          <w:tcPr>
            <w:tcW w:w="2358" w:type="dxa"/>
            <w:noWrap/>
            <w:hideMark/>
          </w:tcPr>
          <w:p w14:paraId="368948A7" w14:textId="77777777" w:rsidR="004D2A00" w:rsidRPr="004D2A00" w:rsidRDefault="004D2A00" w:rsidP="004D2A00">
            <w:r w:rsidRPr="004D2A00">
              <w:t>3.400</w:t>
            </w:r>
          </w:p>
        </w:tc>
      </w:tr>
      <w:tr w:rsidR="004D2A00" w:rsidRPr="004D2A00" w14:paraId="21F91D69" w14:textId="77777777" w:rsidTr="00E877B2">
        <w:trPr>
          <w:trHeight w:val="315"/>
        </w:trPr>
        <w:tc>
          <w:tcPr>
            <w:tcW w:w="5949" w:type="dxa"/>
            <w:noWrap/>
            <w:hideMark/>
          </w:tcPr>
          <w:p w14:paraId="7C19C920" w14:textId="77777777" w:rsidR="004D2A00" w:rsidRPr="004D2A00" w:rsidRDefault="004D2A00">
            <w:r w:rsidRPr="004D2A00">
              <w:t>S-bane Efteruddannelse i vedligeholdelse af CBTC togkontrolsystem på køretøjer</w:t>
            </w:r>
          </w:p>
        </w:tc>
        <w:tc>
          <w:tcPr>
            <w:tcW w:w="709" w:type="dxa"/>
            <w:noWrap/>
            <w:hideMark/>
          </w:tcPr>
          <w:p w14:paraId="0445D900" w14:textId="77777777" w:rsidR="004D2A00" w:rsidRPr="004D2A00" w:rsidRDefault="004D2A00" w:rsidP="004D2A00">
            <w:r w:rsidRPr="004D2A00">
              <w:t>B</w:t>
            </w:r>
          </w:p>
        </w:tc>
        <w:tc>
          <w:tcPr>
            <w:tcW w:w="2358" w:type="dxa"/>
            <w:noWrap/>
            <w:hideMark/>
          </w:tcPr>
          <w:p w14:paraId="06A27898" w14:textId="77777777" w:rsidR="004D2A00" w:rsidRPr="004D2A00" w:rsidRDefault="004D2A00" w:rsidP="004D2A00">
            <w:r w:rsidRPr="004D2A00">
              <w:t>14.100</w:t>
            </w:r>
          </w:p>
        </w:tc>
      </w:tr>
      <w:tr w:rsidR="004D2A00" w:rsidRPr="004D2A00" w14:paraId="264A7DDD" w14:textId="77777777" w:rsidTr="00E877B2">
        <w:trPr>
          <w:trHeight w:val="315"/>
        </w:trPr>
        <w:tc>
          <w:tcPr>
            <w:tcW w:w="5949" w:type="dxa"/>
            <w:noWrap/>
            <w:hideMark/>
          </w:tcPr>
          <w:p w14:paraId="6CEA15D7" w14:textId="77777777" w:rsidR="004D2A00" w:rsidRPr="004D2A00" w:rsidRDefault="004D2A00">
            <w:r w:rsidRPr="004D2A00">
              <w:t xml:space="preserve">S-bane Vedligehold af CBTC togkontrolsystem på køretøjer </w:t>
            </w:r>
            <w:proofErr w:type="spellStart"/>
            <w:r w:rsidRPr="004D2A00">
              <w:t>incl</w:t>
            </w:r>
            <w:proofErr w:type="spellEnd"/>
            <w:r w:rsidRPr="004D2A00">
              <w:t xml:space="preserve">. Grundlæggende Systemintroduktion for CBTC </w:t>
            </w:r>
            <w:proofErr w:type="spellStart"/>
            <w:r w:rsidRPr="004D2A00">
              <w:t>Onboard</w:t>
            </w:r>
            <w:proofErr w:type="spellEnd"/>
            <w:r w:rsidRPr="004D2A00">
              <w:t xml:space="preserve"> </w:t>
            </w:r>
            <w:proofErr w:type="spellStart"/>
            <w:r w:rsidRPr="004D2A00">
              <w:t>vedligeholdere</w:t>
            </w:r>
            <w:proofErr w:type="spellEnd"/>
          </w:p>
        </w:tc>
        <w:tc>
          <w:tcPr>
            <w:tcW w:w="709" w:type="dxa"/>
            <w:noWrap/>
            <w:hideMark/>
          </w:tcPr>
          <w:p w14:paraId="6B54CAFF" w14:textId="77777777" w:rsidR="004D2A00" w:rsidRPr="004D2A00" w:rsidRDefault="004D2A00" w:rsidP="004D2A00">
            <w:r w:rsidRPr="004D2A00">
              <w:t>B</w:t>
            </w:r>
          </w:p>
        </w:tc>
        <w:tc>
          <w:tcPr>
            <w:tcW w:w="2358" w:type="dxa"/>
            <w:noWrap/>
            <w:hideMark/>
          </w:tcPr>
          <w:p w14:paraId="2EFC7613" w14:textId="77777777" w:rsidR="004D2A00" w:rsidRPr="004D2A00" w:rsidRDefault="004D2A00" w:rsidP="004D2A00">
            <w:r w:rsidRPr="004D2A00">
              <w:t>34.700</w:t>
            </w:r>
          </w:p>
        </w:tc>
      </w:tr>
      <w:tr w:rsidR="004D2A00" w:rsidRPr="004D2A00" w14:paraId="23DCEAD5" w14:textId="77777777" w:rsidTr="00E877B2">
        <w:trPr>
          <w:trHeight w:val="315"/>
        </w:trPr>
        <w:tc>
          <w:tcPr>
            <w:tcW w:w="5949" w:type="dxa"/>
            <w:hideMark/>
          </w:tcPr>
          <w:p w14:paraId="12CB3B4A" w14:textId="77777777" w:rsidR="004D2A00" w:rsidRPr="004D2A00" w:rsidRDefault="004D2A00">
            <w:r w:rsidRPr="004D2A00">
              <w:t xml:space="preserve">Eftersyn af </w:t>
            </w:r>
            <w:proofErr w:type="spellStart"/>
            <w:r w:rsidRPr="004D2A00">
              <w:t>spsk</w:t>
            </w:r>
            <w:proofErr w:type="spellEnd"/>
            <w:r w:rsidRPr="004D2A00">
              <w:t xml:space="preserve"> praktisk gennemgang</w:t>
            </w:r>
          </w:p>
        </w:tc>
        <w:tc>
          <w:tcPr>
            <w:tcW w:w="709" w:type="dxa"/>
            <w:noWrap/>
            <w:hideMark/>
          </w:tcPr>
          <w:p w14:paraId="19AE3B9C" w14:textId="77777777" w:rsidR="004D2A00" w:rsidRPr="004D2A00" w:rsidRDefault="004D2A00" w:rsidP="004D2A00">
            <w:r w:rsidRPr="004D2A00">
              <w:t>B</w:t>
            </w:r>
          </w:p>
        </w:tc>
        <w:tc>
          <w:tcPr>
            <w:tcW w:w="2358" w:type="dxa"/>
            <w:noWrap/>
            <w:hideMark/>
          </w:tcPr>
          <w:p w14:paraId="4C318C37" w14:textId="77777777" w:rsidR="004D2A00" w:rsidRPr="004D2A00" w:rsidRDefault="004D2A00" w:rsidP="004D2A00">
            <w:r w:rsidRPr="004D2A00">
              <w:t>8.100</w:t>
            </w:r>
          </w:p>
        </w:tc>
      </w:tr>
      <w:tr w:rsidR="004D2A00" w:rsidRPr="004D2A00" w14:paraId="45AEC6CF" w14:textId="77777777" w:rsidTr="00E877B2">
        <w:trPr>
          <w:trHeight w:val="315"/>
        </w:trPr>
        <w:tc>
          <w:tcPr>
            <w:tcW w:w="5949" w:type="dxa"/>
            <w:hideMark/>
          </w:tcPr>
          <w:p w14:paraId="6D29A07A" w14:textId="77777777" w:rsidR="004D2A00" w:rsidRPr="004D2A00" w:rsidRDefault="004D2A00">
            <w:r w:rsidRPr="004D2A00">
              <w:t>Adgang til tekniske rum</w:t>
            </w:r>
          </w:p>
        </w:tc>
        <w:tc>
          <w:tcPr>
            <w:tcW w:w="709" w:type="dxa"/>
            <w:noWrap/>
            <w:hideMark/>
          </w:tcPr>
          <w:p w14:paraId="70FE63E0" w14:textId="77777777" w:rsidR="004D2A00" w:rsidRPr="004D2A00" w:rsidRDefault="004D2A00" w:rsidP="004D2A00">
            <w:r w:rsidRPr="004D2A00">
              <w:t>B</w:t>
            </w:r>
          </w:p>
        </w:tc>
        <w:tc>
          <w:tcPr>
            <w:tcW w:w="2358" w:type="dxa"/>
            <w:noWrap/>
            <w:hideMark/>
          </w:tcPr>
          <w:p w14:paraId="6A4A7671" w14:textId="77777777" w:rsidR="004D2A00" w:rsidRPr="004D2A00" w:rsidRDefault="004D2A00" w:rsidP="004D2A00">
            <w:r w:rsidRPr="004D2A00">
              <w:t>3.400</w:t>
            </w:r>
          </w:p>
        </w:tc>
      </w:tr>
      <w:tr w:rsidR="004D2A00" w:rsidRPr="004D2A00" w14:paraId="7F36AE2D" w14:textId="77777777" w:rsidTr="00E877B2">
        <w:trPr>
          <w:trHeight w:val="315"/>
        </w:trPr>
        <w:tc>
          <w:tcPr>
            <w:tcW w:w="5949" w:type="dxa"/>
            <w:noWrap/>
            <w:hideMark/>
          </w:tcPr>
          <w:p w14:paraId="5D0DD368" w14:textId="77777777" w:rsidR="004D2A00" w:rsidRPr="004D2A00" w:rsidRDefault="004D2A00">
            <w:r w:rsidRPr="004D2A00">
              <w:t>Almen overkørselslære for el faglig uddannede</w:t>
            </w:r>
          </w:p>
        </w:tc>
        <w:tc>
          <w:tcPr>
            <w:tcW w:w="709" w:type="dxa"/>
            <w:noWrap/>
            <w:hideMark/>
          </w:tcPr>
          <w:p w14:paraId="76741F4F" w14:textId="77777777" w:rsidR="004D2A00" w:rsidRPr="004D2A00" w:rsidRDefault="004D2A00" w:rsidP="004D2A00">
            <w:r w:rsidRPr="004D2A00">
              <w:t>B</w:t>
            </w:r>
          </w:p>
        </w:tc>
        <w:tc>
          <w:tcPr>
            <w:tcW w:w="2358" w:type="dxa"/>
            <w:noWrap/>
            <w:hideMark/>
          </w:tcPr>
          <w:p w14:paraId="5FE2146E" w14:textId="77777777" w:rsidR="004D2A00" w:rsidRPr="004D2A00" w:rsidRDefault="004D2A00" w:rsidP="004D2A00">
            <w:r w:rsidRPr="004D2A00">
              <w:t>14.300</w:t>
            </w:r>
          </w:p>
        </w:tc>
      </w:tr>
      <w:tr w:rsidR="004D2A00" w:rsidRPr="004D2A00" w14:paraId="335DE228" w14:textId="77777777" w:rsidTr="00E877B2">
        <w:trPr>
          <w:trHeight w:val="315"/>
        </w:trPr>
        <w:tc>
          <w:tcPr>
            <w:tcW w:w="5949" w:type="dxa"/>
            <w:noWrap/>
            <w:hideMark/>
          </w:tcPr>
          <w:p w14:paraId="6FC4FBF7" w14:textId="77777777" w:rsidR="004D2A00" w:rsidRPr="004D2A00" w:rsidRDefault="004D2A00">
            <w:r w:rsidRPr="004D2A00">
              <w:t>BUES 2000, LED og opfølgning</w:t>
            </w:r>
          </w:p>
        </w:tc>
        <w:tc>
          <w:tcPr>
            <w:tcW w:w="709" w:type="dxa"/>
            <w:noWrap/>
            <w:hideMark/>
          </w:tcPr>
          <w:p w14:paraId="73032A3D" w14:textId="77777777" w:rsidR="004D2A00" w:rsidRPr="004D2A00" w:rsidRDefault="004D2A00" w:rsidP="004D2A00">
            <w:r w:rsidRPr="004D2A00">
              <w:t>B</w:t>
            </w:r>
          </w:p>
        </w:tc>
        <w:tc>
          <w:tcPr>
            <w:tcW w:w="2358" w:type="dxa"/>
            <w:noWrap/>
            <w:hideMark/>
          </w:tcPr>
          <w:p w14:paraId="5B785B92" w14:textId="77777777" w:rsidR="004D2A00" w:rsidRPr="004D2A00" w:rsidRDefault="004D2A00" w:rsidP="004D2A00">
            <w:r w:rsidRPr="004D2A00">
              <w:t>14.300</w:t>
            </w:r>
          </w:p>
        </w:tc>
      </w:tr>
      <w:tr w:rsidR="004D2A00" w:rsidRPr="004D2A00" w14:paraId="745039F1" w14:textId="77777777" w:rsidTr="00E877B2">
        <w:trPr>
          <w:trHeight w:val="315"/>
        </w:trPr>
        <w:tc>
          <w:tcPr>
            <w:tcW w:w="5949" w:type="dxa"/>
            <w:noWrap/>
            <w:hideMark/>
          </w:tcPr>
          <w:p w14:paraId="33B9E482" w14:textId="77777777" w:rsidR="004D2A00" w:rsidRPr="004D2A00" w:rsidRDefault="004D2A00">
            <w:r w:rsidRPr="004D2A00">
              <w:t xml:space="preserve">S-bane Vedligehold af </w:t>
            </w:r>
            <w:proofErr w:type="gramStart"/>
            <w:r w:rsidRPr="004D2A00">
              <w:t>ICI kontrolsystem</w:t>
            </w:r>
            <w:proofErr w:type="gramEnd"/>
          </w:p>
        </w:tc>
        <w:tc>
          <w:tcPr>
            <w:tcW w:w="709" w:type="dxa"/>
            <w:noWrap/>
            <w:hideMark/>
          </w:tcPr>
          <w:p w14:paraId="7D80301B" w14:textId="77777777" w:rsidR="004D2A00" w:rsidRPr="004D2A00" w:rsidRDefault="004D2A00" w:rsidP="004D2A00">
            <w:r w:rsidRPr="004D2A00">
              <w:t>S</w:t>
            </w:r>
          </w:p>
        </w:tc>
        <w:tc>
          <w:tcPr>
            <w:tcW w:w="2358" w:type="dxa"/>
            <w:noWrap/>
            <w:hideMark/>
          </w:tcPr>
          <w:p w14:paraId="39C276B1" w14:textId="77777777" w:rsidR="004D2A00" w:rsidRPr="004D2A00" w:rsidRDefault="004D2A00" w:rsidP="004D2A00">
            <w:r w:rsidRPr="004D2A00">
              <w:t>15.300</w:t>
            </w:r>
          </w:p>
        </w:tc>
      </w:tr>
      <w:tr w:rsidR="004D2A00" w:rsidRPr="004D2A00" w14:paraId="7EB53D34" w14:textId="77777777" w:rsidTr="00E877B2">
        <w:trPr>
          <w:trHeight w:val="315"/>
        </w:trPr>
        <w:tc>
          <w:tcPr>
            <w:tcW w:w="5949" w:type="dxa"/>
            <w:noWrap/>
            <w:hideMark/>
          </w:tcPr>
          <w:p w14:paraId="44CBC3FE" w14:textId="77777777" w:rsidR="004D2A00" w:rsidRPr="004D2A00" w:rsidRDefault="004D2A00">
            <w:r w:rsidRPr="004D2A00">
              <w:t>ORF jernbanearbejdsleder 2 (under udvikling)</w:t>
            </w:r>
          </w:p>
        </w:tc>
        <w:tc>
          <w:tcPr>
            <w:tcW w:w="709" w:type="dxa"/>
            <w:noWrap/>
            <w:hideMark/>
          </w:tcPr>
          <w:p w14:paraId="582AC169" w14:textId="77777777" w:rsidR="004D2A00" w:rsidRPr="004D2A00" w:rsidRDefault="004D2A00" w:rsidP="004D2A00">
            <w:r w:rsidRPr="004D2A00">
              <w:t>s</w:t>
            </w:r>
          </w:p>
        </w:tc>
        <w:tc>
          <w:tcPr>
            <w:tcW w:w="2358" w:type="dxa"/>
            <w:noWrap/>
            <w:hideMark/>
          </w:tcPr>
          <w:p w14:paraId="7B4AC6B0" w14:textId="77777777" w:rsidR="004D2A00" w:rsidRPr="004D2A00" w:rsidRDefault="004D2A00" w:rsidP="004D2A00">
            <w:r w:rsidRPr="004D2A00">
              <w:t>43.400</w:t>
            </w:r>
          </w:p>
        </w:tc>
      </w:tr>
      <w:tr w:rsidR="004D2A00" w:rsidRPr="004D2A00" w14:paraId="52DE2ECA" w14:textId="77777777" w:rsidTr="00E877B2">
        <w:trPr>
          <w:trHeight w:val="315"/>
        </w:trPr>
        <w:tc>
          <w:tcPr>
            <w:tcW w:w="5949" w:type="dxa"/>
            <w:noWrap/>
            <w:hideMark/>
          </w:tcPr>
          <w:p w14:paraId="09F9EA0E" w14:textId="77777777" w:rsidR="004D2A00" w:rsidRPr="004D2A00" w:rsidRDefault="004D2A00">
            <w:proofErr w:type="spellStart"/>
            <w:r w:rsidRPr="004D2A00">
              <w:t>Undervisningsdag</w:t>
            </w:r>
            <w:proofErr w:type="spellEnd"/>
            <w:r w:rsidRPr="004D2A00">
              <w:t xml:space="preserve"> (Banetekniske uddannelser)</w:t>
            </w:r>
          </w:p>
        </w:tc>
        <w:tc>
          <w:tcPr>
            <w:tcW w:w="709" w:type="dxa"/>
            <w:noWrap/>
            <w:hideMark/>
          </w:tcPr>
          <w:p w14:paraId="5394DFCB" w14:textId="77777777" w:rsidR="004D2A00" w:rsidRPr="004D2A00" w:rsidRDefault="004D2A00" w:rsidP="004D2A00">
            <w:r w:rsidRPr="004D2A00">
              <w:t>B</w:t>
            </w:r>
          </w:p>
        </w:tc>
        <w:tc>
          <w:tcPr>
            <w:tcW w:w="2358" w:type="dxa"/>
            <w:noWrap/>
            <w:hideMark/>
          </w:tcPr>
          <w:p w14:paraId="115A5E3E" w14:textId="77777777" w:rsidR="004D2A00" w:rsidRPr="004D2A00" w:rsidRDefault="004D2A00" w:rsidP="004D2A00">
            <w:r w:rsidRPr="004D2A00">
              <w:t>10.200</w:t>
            </w:r>
          </w:p>
        </w:tc>
      </w:tr>
      <w:tr w:rsidR="004D2A00" w:rsidRPr="004D2A00" w14:paraId="62A4D7D5" w14:textId="77777777" w:rsidTr="00E877B2">
        <w:trPr>
          <w:trHeight w:val="315"/>
        </w:trPr>
        <w:tc>
          <w:tcPr>
            <w:tcW w:w="5949" w:type="dxa"/>
            <w:noWrap/>
            <w:hideMark/>
          </w:tcPr>
          <w:p w14:paraId="30B5D30D" w14:textId="77777777" w:rsidR="004D2A00" w:rsidRPr="004D2A00" w:rsidRDefault="004D2A00">
            <w:r w:rsidRPr="004D2A00">
              <w:t>Sporteknik - Byggeleder</w:t>
            </w:r>
          </w:p>
        </w:tc>
        <w:tc>
          <w:tcPr>
            <w:tcW w:w="709" w:type="dxa"/>
            <w:noWrap/>
            <w:hideMark/>
          </w:tcPr>
          <w:p w14:paraId="4A6E6121" w14:textId="77777777" w:rsidR="004D2A00" w:rsidRPr="004D2A00" w:rsidRDefault="004D2A00" w:rsidP="004D2A00">
            <w:r w:rsidRPr="004D2A00">
              <w:t>B</w:t>
            </w:r>
          </w:p>
        </w:tc>
        <w:tc>
          <w:tcPr>
            <w:tcW w:w="2358" w:type="dxa"/>
            <w:noWrap/>
            <w:hideMark/>
          </w:tcPr>
          <w:p w14:paraId="07910CCD" w14:textId="77777777" w:rsidR="004D2A00" w:rsidRPr="004D2A00" w:rsidRDefault="004D2A00" w:rsidP="004D2A00">
            <w:r w:rsidRPr="004D2A00">
              <w:t>4.800</w:t>
            </w:r>
          </w:p>
        </w:tc>
      </w:tr>
      <w:tr w:rsidR="004D2A00" w:rsidRPr="004D2A00" w14:paraId="3260AB50" w14:textId="77777777" w:rsidTr="00E877B2">
        <w:trPr>
          <w:trHeight w:val="315"/>
        </w:trPr>
        <w:tc>
          <w:tcPr>
            <w:tcW w:w="5949" w:type="dxa"/>
            <w:noWrap/>
            <w:hideMark/>
          </w:tcPr>
          <w:p w14:paraId="68F8EB88" w14:textId="77777777" w:rsidR="004D2A00" w:rsidRPr="004D2A00" w:rsidRDefault="004D2A00">
            <w:r w:rsidRPr="004D2A00">
              <w:t>Potentialudligning af hjælpevogn</w:t>
            </w:r>
          </w:p>
        </w:tc>
        <w:tc>
          <w:tcPr>
            <w:tcW w:w="709" w:type="dxa"/>
            <w:noWrap/>
            <w:hideMark/>
          </w:tcPr>
          <w:p w14:paraId="3070A27D" w14:textId="77777777" w:rsidR="004D2A00" w:rsidRPr="004D2A00" w:rsidRDefault="004D2A00" w:rsidP="004D2A00">
            <w:r w:rsidRPr="004D2A00">
              <w:t>B</w:t>
            </w:r>
          </w:p>
        </w:tc>
        <w:tc>
          <w:tcPr>
            <w:tcW w:w="2358" w:type="dxa"/>
            <w:noWrap/>
            <w:hideMark/>
          </w:tcPr>
          <w:p w14:paraId="6C166655" w14:textId="77777777" w:rsidR="004D2A00" w:rsidRPr="004D2A00" w:rsidRDefault="004D2A00" w:rsidP="004D2A00">
            <w:r w:rsidRPr="004D2A00">
              <w:t>2.500</w:t>
            </w:r>
          </w:p>
        </w:tc>
      </w:tr>
      <w:tr w:rsidR="004D2A00" w:rsidRPr="004D2A00" w14:paraId="21172998" w14:textId="77777777" w:rsidTr="00E877B2">
        <w:trPr>
          <w:trHeight w:val="315"/>
        </w:trPr>
        <w:tc>
          <w:tcPr>
            <w:tcW w:w="5949" w:type="dxa"/>
            <w:noWrap/>
            <w:hideMark/>
          </w:tcPr>
          <w:p w14:paraId="4198ED36" w14:textId="77777777" w:rsidR="004D2A00" w:rsidRPr="004D2A00" w:rsidRDefault="004D2A00">
            <w:r w:rsidRPr="004D2A00">
              <w:t>Introduktion for Signalteknikere</w:t>
            </w:r>
          </w:p>
        </w:tc>
        <w:tc>
          <w:tcPr>
            <w:tcW w:w="709" w:type="dxa"/>
            <w:noWrap/>
            <w:hideMark/>
          </w:tcPr>
          <w:p w14:paraId="22D0FF98" w14:textId="77777777" w:rsidR="004D2A00" w:rsidRPr="004D2A00" w:rsidRDefault="004D2A00" w:rsidP="004D2A00">
            <w:r w:rsidRPr="004D2A00">
              <w:t>B</w:t>
            </w:r>
          </w:p>
        </w:tc>
        <w:tc>
          <w:tcPr>
            <w:tcW w:w="2358" w:type="dxa"/>
            <w:noWrap/>
            <w:hideMark/>
          </w:tcPr>
          <w:p w14:paraId="46EA2EEE" w14:textId="77777777" w:rsidR="004D2A00" w:rsidRPr="004D2A00" w:rsidRDefault="004D2A00" w:rsidP="004D2A00">
            <w:r w:rsidRPr="004D2A00">
              <w:t>33.700</w:t>
            </w:r>
          </w:p>
        </w:tc>
      </w:tr>
      <w:tr w:rsidR="004D2A00" w:rsidRPr="004D2A00" w14:paraId="5EC44746" w14:textId="77777777" w:rsidTr="00E877B2">
        <w:trPr>
          <w:trHeight w:val="315"/>
        </w:trPr>
        <w:tc>
          <w:tcPr>
            <w:tcW w:w="5949" w:type="dxa"/>
            <w:noWrap/>
            <w:hideMark/>
          </w:tcPr>
          <w:p w14:paraId="10A36A7D" w14:textId="77777777" w:rsidR="004D2A00" w:rsidRPr="004D2A00" w:rsidRDefault="004D2A00">
            <w:r w:rsidRPr="004D2A00">
              <w:t>Immuniseret sporisolation (DC Sporisolation)</w:t>
            </w:r>
          </w:p>
        </w:tc>
        <w:tc>
          <w:tcPr>
            <w:tcW w:w="709" w:type="dxa"/>
            <w:noWrap/>
            <w:hideMark/>
          </w:tcPr>
          <w:p w14:paraId="6838EEB6" w14:textId="77777777" w:rsidR="004D2A00" w:rsidRPr="004D2A00" w:rsidRDefault="004D2A00" w:rsidP="004D2A00">
            <w:r w:rsidRPr="004D2A00">
              <w:t>B</w:t>
            </w:r>
          </w:p>
        </w:tc>
        <w:tc>
          <w:tcPr>
            <w:tcW w:w="2358" w:type="dxa"/>
            <w:noWrap/>
            <w:hideMark/>
          </w:tcPr>
          <w:p w14:paraId="6B2AA9E3" w14:textId="77777777" w:rsidR="004D2A00" w:rsidRPr="004D2A00" w:rsidRDefault="004D2A00" w:rsidP="004D2A00">
            <w:r w:rsidRPr="004D2A00">
              <w:t>5.100</w:t>
            </w:r>
          </w:p>
        </w:tc>
      </w:tr>
      <w:tr w:rsidR="004D2A00" w:rsidRPr="004D2A00" w14:paraId="35B039EF" w14:textId="77777777" w:rsidTr="00E877B2">
        <w:trPr>
          <w:trHeight w:val="315"/>
        </w:trPr>
        <w:tc>
          <w:tcPr>
            <w:tcW w:w="5949" w:type="dxa"/>
            <w:noWrap/>
            <w:hideMark/>
          </w:tcPr>
          <w:p w14:paraId="2AEF3228" w14:textId="77777777" w:rsidR="004D2A00" w:rsidRPr="004D2A00" w:rsidRDefault="004D2A00">
            <w:r w:rsidRPr="004D2A00">
              <w:lastRenderedPageBreak/>
              <w:t>Fagtilsyn Grundlæggende</w:t>
            </w:r>
          </w:p>
        </w:tc>
        <w:tc>
          <w:tcPr>
            <w:tcW w:w="709" w:type="dxa"/>
            <w:noWrap/>
            <w:hideMark/>
          </w:tcPr>
          <w:p w14:paraId="3563E752" w14:textId="77777777" w:rsidR="004D2A00" w:rsidRPr="004D2A00" w:rsidRDefault="004D2A00" w:rsidP="004D2A00">
            <w:r w:rsidRPr="004D2A00">
              <w:t>B</w:t>
            </w:r>
          </w:p>
        </w:tc>
        <w:tc>
          <w:tcPr>
            <w:tcW w:w="2358" w:type="dxa"/>
            <w:noWrap/>
            <w:hideMark/>
          </w:tcPr>
          <w:p w14:paraId="54AE16DF" w14:textId="77777777" w:rsidR="004D2A00" w:rsidRPr="004D2A00" w:rsidRDefault="004D2A00" w:rsidP="004D2A00">
            <w:r w:rsidRPr="004D2A00">
              <w:t>3.000</w:t>
            </w:r>
          </w:p>
        </w:tc>
      </w:tr>
      <w:tr w:rsidR="004D2A00" w:rsidRPr="004D2A00" w14:paraId="039C7BD8" w14:textId="77777777" w:rsidTr="00E877B2">
        <w:trPr>
          <w:trHeight w:val="315"/>
        </w:trPr>
        <w:tc>
          <w:tcPr>
            <w:tcW w:w="5949" w:type="dxa"/>
            <w:noWrap/>
            <w:hideMark/>
          </w:tcPr>
          <w:p w14:paraId="44AB6642" w14:textId="77777777" w:rsidR="004D2A00" w:rsidRPr="004D2A00" w:rsidRDefault="004D2A00">
            <w:r w:rsidRPr="004D2A00">
              <w:t>Grundlæggende forvaltningsret - engelsk</w:t>
            </w:r>
          </w:p>
        </w:tc>
        <w:tc>
          <w:tcPr>
            <w:tcW w:w="709" w:type="dxa"/>
            <w:noWrap/>
            <w:hideMark/>
          </w:tcPr>
          <w:p w14:paraId="7E7EC30C" w14:textId="77777777" w:rsidR="004D2A00" w:rsidRPr="004D2A00" w:rsidRDefault="004D2A00" w:rsidP="004D2A00">
            <w:r w:rsidRPr="004D2A00">
              <w:t>S</w:t>
            </w:r>
          </w:p>
        </w:tc>
        <w:tc>
          <w:tcPr>
            <w:tcW w:w="2358" w:type="dxa"/>
            <w:noWrap/>
            <w:hideMark/>
          </w:tcPr>
          <w:p w14:paraId="600D91BA" w14:textId="77777777" w:rsidR="004D2A00" w:rsidRPr="004D2A00" w:rsidRDefault="004D2A00" w:rsidP="004D2A00">
            <w:r w:rsidRPr="004D2A00">
              <w:t>1.900</w:t>
            </w:r>
          </w:p>
        </w:tc>
      </w:tr>
      <w:tr w:rsidR="004D2A00" w:rsidRPr="004D2A00" w14:paraId="4188C4F4" w14:textId="77777777" w:rsidTr="00E877B2">
        <w:trPr>
          <w:trHeight w:val="315"/>
        </w:trPr>
        <w:tc>
          <w:tcPr>
            <w:tcW w:w="5949" w:type="dxa"/>
            <w:noWrap/>
            <w:hideMark/>
          </w:tcPr>
          <w:p w14:paraId="2547B6D5" w14:textId="77777777" w:rsidR="004D2A00" w:rsidRPr="004D2A00" w:rsidRDefault="004D2A00">
            <w:r w:rsidRPr="004D2A00">
              <w:t>Introduktion til SR og OR på jernbanen</w:t>
            </w:r>
          </w:p>
        </w:tc>
        <w:tc>
          <w:tcPr>
            <w:tcW w:w="709" w:type="dxa"/>
            <w:noWrap/>
            <w:hideMark/>
          </w:tcPr>
          <w:p w14:paraId="4B3DC70B" w14:textId="77777777" w:rsidR="004D2A00" w:rsidRPr="004D2A00" w:rsidRDefault="004D2A00" w:rsidP="004D2A00">
            <w:r w:rsidRPr="004D2A00">
              <w:t>S</w:t>
            </w:r>
          </w:p>
        </w:tc>
        <w:tc>
          <w:tcPr>
            <w:tcW w:w="2358" w:type="dxa"/>
            <w:noWrap/>
            <w:hideMark/>
          </w:tcPr>
          <w:p w14:paraId="1C09DDA5" w14:textId="77777777" w:rsidR="004D2A00" w:rsidRPr="004D2A00" w:rsidRDefault="004D2A00" w:rsidP="004D2A00">
            <w:r w:rsidRPr="004D2A00">
              <w:t>10.200</w:t>
            </w:r>
          </w:p>
        </w:tc>
      </w:tr>
      <w:tr w:rsidR="004D2A00" w:rsidRPr="004D2A00" w14:paraId="33197ECA" w14:textId="77777777" w:rsidTr="00E877B2">
        <w:trPr>
          <w:trHeight w:val="315"/>
        </w:trPr>
        <w:tc>
          <w:tcPr>
            <w:tcW w:w="5949" w:type="dxa"/>
            <w:noWrap/>
            <w:hideMark/>
          </w:tcPr>
          <w:p w14:paraId="36F89F74" w14:textId="77777777" w:rsidR="004D2A00" w:rsidRPr="004D2A00" w:rsidRDefault="004D2A00">
            <w:r w:rsidRPr="004D2A00">
              <w:t>F2 Basis</w:t>
            </w:r>
          </w:p>
        </w:tc>
        <w:tc>
          <w:tcPr>
            <w:tcW w:w="709" w:type="dxa"/>
            <w:noWrap/>
            <w:hideMark/>
          </w:tcPr>
          <w:p w14:paraId="7B0A04AC" w14:textId="77777777" w:rsidR="004D2A00" w:rsidRPr="004D2A00" w:rsidRDefault="004D2A00" w:rsidP="004D2A00">
            <w:r w:rsidRPr="004D2A00">
              <w:t>S</w:t>
            </w:r>
          </w:p>
        </w:tc>
        <w:tc>
          <w:tcPr>
            <w:tcW w:w="2358" w:type="dxa"/>
            <w:noWrap/>
            <w:hideMark/>
          </w:tcPr>
          <w:p w14:paraId="4A622B07" w14:textId="77777777" w:rsidR="004D2A00" w:rsidRPr="004D2A00" w:rsidRDefault="004D2A00" w:rsidP="004D2A00">
            <w:r w:rsidRPr="004D2A00">
              <w:t>1.200</w:t>
            </w:r>
          </w:p>
        </w:tc>
      </w:tr>
      <w:tr w:rsidR="004D2A00" w:rsidRPr="004D2A00" w14:paraId="62CD791A" w14:textId="77777777" w:rsidTr="00E877B2">
        <w:trPr>
          <w:trHeight w:val="315"/>
        </w:trPr>
        <w:tc>
          <w:tcPr>
            <w:tcW w:w="5949" w:type="dxa"/>
            <w:noWrap/>
            <w:hideMark/>
          </w:tcPr>
          <w:p w14:paraId="7421DDA7" w14:textId="77777777" w:rsidR="004D2A00" w:rsidRPr="004D2A00" w:rsidRDefault="004D2A00">
            <w:r w:rsidRPr="004D2A00">
              <w:t>Grundlæggende forvaltningsret</w:t>
            </w:r>
          </w:p>
        </w:tc>
        <w:tc>
          <w:tcPr>
            <w:tcW w:w="709" w:type="dxa"/>
            <w:noWrap/>
            <w:hideMark/>
          </w:tcPr>
          <w:p w14:paraId="52413A71" w14:textId="77777777" w:rsidR="004D2A00" w:rsidRPr="004D2A00" w:rsidRDefault="004D2A00" w:rsidP="004D2A00">
            <w:r w:rsidRPr="004D2A00">
              <w:t>S</w:t>
            </w:r>
          </w:p>
        </w:tc>
        <w:tc>
          <w:tcPr>
            <w:tcW w:w="2358" w:type="dxa"/>
            <w:noWrap/>
            <w:hideMark/>
          </w:tcPr>
          <w:p w14:paraId="2B6BD4BF" w14:textId="77777777" w:rsidR="004D2A00" w:rsidRPr="004D2A00" w:rsidRDefault="004D2A00" w:rsidP="004D2A00">
            <w:r w:rsidRPr="004D2A00">
              <w:t>1.700</w:t>
            </w:r>
          </w:p>
        </w:tc>
      </w:tr>
      <w:tr w:rsidR="004D2A00" w:rsidRPr="004D2A00" w14:paraId="3F315B92" w14:textId="77777777" w:rsidTr="00E877B2">
        <w:trPr>
          <w:trHeight w:val="315"/>
        </w:trPr>
        <w:tc>
          <w:tcPr>
            <w:tcW w:w="5949" w:type="dxa"/>
            <w:noWrap/>
            <w:hideMark/>
          </w:tcPr>
          <w:p w14:paraId="7FABD2DA" w14:textId="77777777" w:rsidR="004D2A00" w:rsidRPr="004D2A00" w:rsidRDefault="004D2A00">
            <w:r w:rsidRPr="004D2A00">
              <w:t>Grænseflader til andre infrastrukturforvaltere</w:t>
            </w:r>
          </w:p>
        </w:tc>
        <w:tc>
          <w:tcPr>
            <w:tcW w:w="709" w:type="dxa"/>
            <w:noWrap/>
            <w:hideMark/>
          </w:tcPr>
          <w:p w14:paraId="7DC4F16C" w14:textId="77777777" w:rsidR="004D2A00" w:rsidRPr="004D2A00" w:rsidRDefault="004D2A00" w:rsidP="004D2A00">
            <w:r w:rsidRPr="004D2A00">
              <w:t>S</w:t>
            </w:r>
          </w:p>
        </w:tc>
        <w:tc>
          <w:tcPr>
            <w:tcW w:w="2358" w:type="dxa"/>
            <w:noWrap/>
            <w:hideMark/>
          </w:tcPr>
          <w:p w14:paraId="076EC2BC" w14:textId="77777777" w:rsidR="004D2A00" w:rsidRPr="004D2A00" w:rsidRDefault="004D2A00" w:rsidP="004D2A00">
            <w:r w:rsidRPr="004D2A00">
              <w:t>2.900</w:t>
            </w:r>
          </w:p>
        </w:tc>
      </w:tr>
      <w:tr w:rsidR="004D2A00" w:rsidRPr="004D2A00" w14:paraId="5D917433" w14:textId="77777777" w:rsidTr="00E877B2">
        <w:trPr>
          <w:trHeight w:val="315"/>
        </w:trPr>
        <w:tc>
          <w:tcPr>
            <w:tcW w:w="5949" w:type="dxa"/>
            <w:noWrap/>
            <w:hideMark/>
          </w:tcPr>
          <w:p w14:paraId="6392CF7F" w14:textId="77777777" w:rsidR="004D2A00" w:rsidRPr="004D2A00" w:rsidRDefault="004D2A00">
            <w:r w:rsidRPr="004D2A00">
              <w:t xml:space="preserve">Interfaces to </w:t>
            </w:r>
            <w:proofErr w:type="spellStart"/>
            <w:r w:rsidRPr="004D2A00">
              <w:t>other</w:t>
            </w:r>
            <w:proofErr w:type="spellEnd"/>
            <w:r w:rsidRPr="004D2A00">
              <w:t xml:space="preserve"> </w:t>
            </w:r>
            <w:proofErr w:type="spellStart"/>
            <w:r w:rsidRPr="004D2A00">
              <w:t>infrastructure</w:t>
            </w:r>
            <w:proofErr w:type="spellEnd"/>
          </w:p>
        </w:tc>
        <w:tc>
          <w:tcPr>
            <w:tcW w:w="709" w:type="dxa"/>
            <w:noWrap/>
            <w:hideMark/>
          </w:tcPr>
          <w:p w14:paraId="122F24B7" w14:textId="77777777" w:rsidR="004D2A00" w:rsidRPr="004D2A00" w:rsidRDefault="004D2A00" w:rsidP="004D2A00">
            <w:r w:rsidRPr="004D2A00">
              <w:t>S</w:t>
            </w:r>
          </w:p>
        </w:tc>
        <w:tc>
          <w:tcPr>
            <w:tcW w:w="2358" w:type="dxa"/>
            <w:noWrap/>
            <w:hideMark/>
          </w:tcPr>
          <w:p w14:paraId="35A03156" w14:textId="77777777" w:rsidR="004D2A00" w:rsidRPr="004D2A00" w:rsidRDefault="004D2A00" w:rsidP="004D2A00">
            <w:r w:rsidRPr="004D2A00">
              <w:t>5.800</w:t>
            </w:r>
          </w:p>
        </w:tc>
      </w:tr>
      <w:tr w:rsidR="004D2A00" w:rsidRPr="004D2A00" w14:paraId="485ED518" w14:textId="77777777" w:rsidTr="00E877B2">
        <w:trPr>
          <w:trHeight w:val="315"/>
        </w:trPr>
        <w:tc>
          <w:tcPr>
            <w:tcW w:w="5949" w:type="dxa"/>
            <w:noWrap/>
            <w:hideMark/>
          </w:tcPr>
          <w:p w14:paraId="3023BF11" w14:textId="77777777" w:rsidR="004D2A00" w:rsidRPr="004D2A00" w:rsidRDefault="004D2A00">
            <w:r w:rsidRPr="004D2A00">
              <w:t>God undervisning</w:t>
            </w:r>
          </w:p>
        </w:tc>
        <w:tc>
          <w:tcPr>
            <w:tcW w:w="709" w:type="dxa"/>
            <w:noWrap/>
            <w:hideMark/>
          </w:tcPr>
          <w:p w14:paraId="6665B049" w14:textId="77777777" w:rsidR="004D2A00" w:rsidRPr="004D2A00" w:rsidRDefault="004D2A00" w:rsidP="004D2A00">
            <w:r w:rsidRPr="004D2A00">
              <w:t>S</w:t>
            </w:r>
          </w:p>
        </w:tc>
        <w:tc>
          <w:tcPr>
            <w:tcW w:w="2358" w:type="dxa"/>
            <w:noWrap/>
            <w:hideMark/>
          </w:tcPr>
          <w:p w14:paraId="6628DACD" w14:textId="77777777" w:rsidR="004D2A00" w:rsidRPr="004D2A00" w:rsidRDefault="004D2A00" w:rsidP="004D2A00">
            <w:r w:rsidRPr="004D2A00">
              <w:t>5.800</w:t>
            </w:r>
          </w:p>
        </w:tc>
      </w:tr>
      <w:tr w:rsidR="004D2A00" w:rsidRPr="004D2A00" w14:paraId="556E1689" w14:textId="77777777" w:rsidTr="00E877B2">
        <w:trPr>
          <w:trHeight w:val="315"/>
        </w:trPr>
        <w:tc>
          <w:tcPr>
            <w:tcW w:w="5949" w:type="dxa"/>
            <w:noWrap/>
            <w:hideMark/>
          </w:tcPr>
          <w:p w14:paraId="7921E5C3" w14:textId="77777777" w:rsidR="004D2A00" w:rsidRPr="004D2A00" w:rsidRDefault="004D2A00">
            <w:proofErr w:type="spellStart"/>
            <w:r w:rsidRPr="004D2A00">
              <w:t>MicroStation</w:t>
            </w:r>
            <w:proofErr w:type="spellEnd"/>
            <w:r w:rsidRPr="004D2A00">
              <w:t xml:space="preserve"> 2023R2 opgraderingskursus</w:t>
            </w:r>
          </w:p>
        </w:tc>
        <w:tc>
          <w:tcPr>
            <w:tcW w:w="709" w:type="dxa"/>
            <w:noWrap/>
            <w:hideMark/>
          </w:tcPr>
          <w:p w14:paraId="24786732" w14:textId="77777777" w:rsidR="004D2A00" w:rsidRPr="004D2A00" w:rsidRDefault="004D2A00" w:rsidP="004D2A00">
            <w:r w:rsidRPr="004D2A00">
              <w:t>S</w:t>
            </w:r>
          </w:p>
        </w:tc>
        <w:tc>
          <w:tcPr>
            <w:tcW w:w="2358" w:type="dxa"/>
            <w:noWrap/>
            <w:hideMark/>
          </w:tcPr>
          <w:p w14:paraId="3A1BBEA8" w14:textId="77777777" w:rsidR="004D2A00" w:rsidRPr="004D2A00" w:rsidRDefault="004D2A00" w:rsidP="004D2A00">
            <w:r w:rsidRPr="004D2A00">
              <w:t>4.100</w:t>
            </w:r>
          </w:p>
        </w:tc>
      </w:tr>
      <w:tr w:rsidR="004D2A00" w:rsidRPr="004D2A00" w14:paraId="70CCD018" w14:textId="77777777" w:rsidTr="00E877B2">
        <w:trPr>
          <w:trHeight w:val="315"/>
        </w:trPr>
        <w:tc>
          <w:tcPr>
            <w:tcW w:w="5949" w:type="dxa"/>
            <w:noWrap/>
            <w:hideMark/>
          </w:tcPr>
          <w:p w14:paraId="7B6367FF" w14:textId="77777777" w:rsidR="004D2A00" w:rsidRPr="004D2A00" w:rsidRDefault="004D2A00">
            <w:proofErr w:type="spellStart"/>
            <w:r w:rsidRPr="004D2A00">
              <w:t>Onboarding</w:t>
            </w:r>
            <w:proofErr w:type="spellEnd"/>
            <w:r w:rsidRPr="004D2A00">
              <w:t xml:space="preserve"> til infrastrukturprojekter</w:t>
            </w:r>
          </w:p>
        </w:tc>
        <w:tc>
          <w:tcPr>
            <w:tcW w:w="709" w:type="dxa"/>
            <w:noWrap/>
            <w:hideMark/>
          </w:tcPr>
          <w:p w14:paraId="2F99A6DC" w14:textId="77777777" w:rsidR="004D2A00" w:rsidRPr="004D2A00" w:rsidRDefault="004D2A00" w:rsidP="004D2A00">
            <w:r w:rsidRPr="004D2A00">
              <w:t>S</w:t>
            </w:r>
          </w:p>
        </w:tc>
        <w:tc>
          <w:tcPr>
            <w:tcW w:w="2358" w:type="dxa"/>
            <w:noWrap/>
            <w:hideMark/>
          </w:tcPr>
          <w:p w14:paraId="34A31E43" w14:textId="77777777" w:rsidR="004D2A00" w:rsidRPr="004D2A00" w:rsidRDefault="004D2A00" w:rsidP="004D2A00">
            <w:r w:rsidRPr="004D2A00">
              <w:t>1.500</w:t>
            </w:r>
          </w:p>
        </w:tc>
      </w:tr>
      <w:tr w:rsidR="004D2A00" w:rsidRPr="004D2A00" w14:paraId="4389A02A" w14:textId="77777777" w:rsidTr="00E877B2">
        <w:trPr>
          <w:trHeight w:val="315"/>
        </w:trPr>
        <w:tc>
          <w:tcPr>
            <w:tcW w:w="5949" w:type="dxa"/>
            <w:noWrap/>
            <w:hideMark/>
          </w:tcPr>
          <w:p w14:paraId="7C582E2A" w14:textId="77777777" w:rsidR="004D2A00" w:rsidRPr="004D2A00" w:rsidRDefault="004D2A00">
            <w:r w:rsidRPr="004D2A00">
              <w:t>CSM &amp; GR. Risikostyring</w:t>
            </w:r>
          </w:p>
        </w:tc>
        <w:tc>
          <w:tcPr>
            <w:tcW w:w="709" w:type="dxa"/>
            <w:noWrap/>
            <w:hideMark/>
          </w:tcPr>
          <w:p w14:paraId="5DEFEE6D" w14:textId="77777777" w:rsidR="004D2A00" w:rsidRPr="004D2A00" w:rsidRDefault="004D2A00" w:rsidP="004D2A00">
            <w:r w:rsidRPr="004D2A00">
              <w:t>S</w:t>
            </w:r>
          </w:p>
        </w:tc>
        <w:tc>
          <w:tcPr>
            <w:tcW w:w="2358" w:type="dxa"/>
            <w:noWrap/>
            <w:hideMark/>
          </w:tcPr>
          <w:p w14:paraId="589ABE76" w14:textId="77777777" w:rsidR="004D2A00" w:rsidRPr="004D2A00" w:rsidRDefault="004D2A00" w:rsidP="004D2A00">
            <w:r w:rsidRPr="004D2A00">
              <w:t>2.700</w:t>
            </w:r>
          </w:p>
        </w:tc>
      </w:tr>
      <w:tr w:rsidR="004D2A00" w:rsidRPr="004D2A00" w14:paraId="4D90A871" w14:textId="77777777" w:rsidTr="00E877B2">
        <w:trPr>
          <w:trHeight w:val="345"/>
        </w:trPr>
        <w:tc>
          <w:tcPr>
            <w:tcW w:w="5949" w:type="dxa"/>
            <w:noWrap/>
            <w:hideMark/>
          </w:tcPr>
          <w:p w14:paraId="11D2494C" w14:textId="77777777" w:rsidR="004D2A00" w:rsidRPr="004D2A00" w:rsidRDefault="004D2A00">
            <w:proofErr w:type="spellStart"/>
            <w:r w:rsidRPr="004D2A00">
              <w:t>MicroStation</w:t>
            </w:r>
            <w:proofErr w:type="spellEnd"/>
            <w:r w:rsidRPr="004D2A00">
              <w:t xml:space="preserve"> V8i til </w:t>
            </w:r>
            <w:proofErr w:type="gramStart"/>
            <w:r w:rsidRPr="004D2A00">
              <w:t>CE opgradering</w:t>
            </w:r>
            <w:proofErr w:type="gramEnd"/>
          </w:p>
        </w:tc>
        <w:tc>
          <w:tcPr>
            <w:tcW w:w="709" w:type="dxa"/>
            <w:noWrap/>
            <w:hideMark/>
          </w:tcPr>
          <w:p w14:paraId="4B529A83" w14:textId="77777777" w:rsidR="004D2A00" w:rsidRPr="004D2A00" w:rsidRDefault="004D2A00" w:rsidP="004D2A00">
            <w:r w:rsidRPr="004D2A00">
              <w:t>S</w:t>
            </w:r>
          </w:p>
        </w:tc>
        <w:tc>
          <w:tcPr>
            <w:tcW w:w="2358" w:type="dxa"/>
            <w:noWrap/>
            <w:hideMark/>
          </w:tcPr>
          <w:p w14:paraId="3AFE6C61" w14:textId="77777777" w:rsidR="004D2A00" w:rsidRPr="004D2A00" w:rsidRDefault="004D2A00" w:rsidP="004D2A00">
            <w:r w:rsidRPr="004D2A00">
              <w:t>3.100</w:t>
            </w:r>
          </w:p>
        </w:tc>
      </w:tr>
      <w:tr w:rsidR="004D2A00" w:rsidRPr="004D2A00" w14:paraId="2C70633A" w14:textId="77777777" w:rsidTr="00E877B2">
        <w:trPr>
          <w:trHeight w:val="315"/>
        </w:trPr>
        <w:tc>
          <w:tcPr>
            <w:tcW w:w="5949" w:type="dxa"/>
            <w:noWrap/>
            <w:hideMark/>
          </w:tcPr>
          <w:p w14:paraId="419AE3C6" w14:textId="77777777" w:rsidR="004D2A00" w:rsidRPr="004D2A00" w:rsidRDefault="004D2A00">
            <w:proofErr w:type="spellStart"/>
            <w:r w:rsidRPr="004D2A00">
              <w:t>Ugeflow</w:t>
            </w:r>
            <w:proofErr w:type="spellEnd"/>
            <w:r w:rsidRPr="004D2A00">
              <w:t xml:space="preserve"> i sporfornyelsesprojekter i IPM</w:t>
            </w:r>
          </w:p>
        </w:tc>
        <w:tc>
          <w:tcPr>
            <w:tcW w:w="709" w:type="dxa"/>
            <w:noWrap/>
            <w:hideMark/>
          </w:tcPr>
          <w:p w14:paraId="6E20EBE8" w14:textId="77777777" w:rsidR="004D2A00" w:rsidRPr="004D2A00" w:rsidRDefault="004D2A00" w:rsidP="004D2A00">
            <w:r w:rsidRPr="004D2A00">
              <w:t>S</w:t>
            </w:r>
          </w:p>
        </w:tc>
        <w:tc>
          <w:tcPr>
            <w:tcW w:w="2358" w:type="dxa"/>
            <w:noWrap/>
            <w:hideMark/>
          </w:tcPr>
          <w:p w14:paraId="00072057" w14:textId="77777777" w:rsidR="004D2A00" w:rsidRPr="004D2A00" w:rsidRDefault="004D2A00" w:rsidP="004D2A00">
            <w:r w:rsidRPr="004D2A00">
              <w:t>1.600</w:t>
            </w:r>
          </w:p>
        </w:tc>
      </w:tr>
    </w:tbl>
    <w:p w14:paraId="25DB4278" w14:textId="769B1A1E" w:rsidR="00AC6E82" w:rsidRDefault="00AC6E82" w:rsidP="004D2A00"/>
    <w:sectPr w:rsidR="00AC6E8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Nicolai Holm Larsen (NHLR)">
    <w15:presenceInfo w15:providerId="AD" w15:userId="S::NHLR@bane.dk::c9486568-f9fc-4ead-ba25-4cf56e353f7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5F16"/>
    <w:rsid w:val="00023654"/>
    <w:rsid w:val="000A07D8"/>
    <w:rsid w:val="000D54ED"/>
    <w:rsid w:val="000F241F"/>
    <w:rsid w:val="00116465"/>
    <w:rsid w:val="00120052"/>
    <w:rsid w:val="00140021"/>
    <w:rsid w:val="00153309"/>
    <w:rsid w:val="0016413B"/>
    <w:rsid w:val="00176874"/>
    <w:rsid w:val="001B3B49"/>
    <w:rsid w:val="001D5570"/>
    <w:rsid w:val="002143D7"/>
    <w:rsid w:val="002A37B8"/>
    <w:rsid w:val="002C117B"/>
    <w:rsid w:val="00300D44"/>
    <w:rsid w:val="00306D62"/>
    <w:rsid w:val="00327C26"/>
    <w:rsid w:val="004038AA"/>
    <w:rsid w:val="004A64CF"/>
    <w:rsid w:val="004D2A00"/>
    <w:rsid w:val="004E3BB2"/>
    <w:rsid w:val="004F4076"/>
    <w:rsid w:val="005142A3"/>
    <w:rsid w:val="00524B4A"/>
    <w:rsid w:val="00552130"/>
    <w:rsid w:val="00567E4C"/>
    <w:rsid w:val="005925AE"/>
    <w:rsid w:val="00615EEA"/>
    <w:rsid w:val="00625F91"/>
    <w:rsid w:val="00627719"/>
    <w:rsid w:val="006573D7"/>
    <w:rsid w:val="006C520C"/>
    <w:rsid w:val="00700E78"/>
    <w:rsid w:val="00735EA0"/>
    <w:rsid w:val="00744D7E"/>
    <w:rsid w:val="00785A9E"/>
    <w:rsid w:val="007B74CB"/>
    <w:rsid w:val="008140FD"/>
    <w:rsid w:val="00852EC7"/>
    <w:rsid w:val="00864A7F"/>
    <w:rsid w:val="008933E2"/>
    <w:rsid w:val="008969B1"/>
    <w:rsid w:val="008B5FFC"/>
    <w:rsid w:val="008C7F7C"/>
    <w:rsid w:val="00905F16"/>
    <w:rsid w:val="00946400"/>
    <w:rsid w:val="00961B92"/>
    <w:rsid w:val="00991198"/>
    <w:rsid w:val="0099290C"/>
    <w:rsid w:val="00995349"/>
    <w:rsid w:val="009F05E5"/>
    <w:rsid w:val="009F5627"/>
    <w:rsid w:val="00A061EA"/>
    <w:rsid w:val="00A44C1F"/>
    <w:rsid w:val="00A84F9C"/>
    <w:rsid w:val="00AB1F7D"/>
    <w:rsid w:val="00AC58C9"/>
    <w:rsid w:val="00AC6E82"/>
    <w:rsid w:val="00B16352"/>
    <w:rsid w:val="00B9049A"/>
    <w:rsid w:val="00B92467"/>
    <w:rsid w:val="00BA2648"/>
    <w:rsid w:val="00BB015C"/>
    <w:rsid w:val="00BB5516"/>
    <w:rsid w:val="00BE42A5"/>
    <w:rsid w:val="00BF1601"/>
    <w:rsid w:val="00C069F5"/>
    <w:rsid w:val="00C25CD4"/>
    <w:rsid w:val="00C83894"/>
    <w:rsid w:val="00C87701"/>
    <w:rsid w:val="00CE653E"/>
    <w:rsid w:val="00D00E6F"/>
    <w:rsid w:val="00D373F1"/>
    <w:rsid w:val="00DD0077"/>
    <w:rsid w:val="00DD2EE7"/>
    <w:rsid w:val="00DE4C0E"/>
    <w:rsid w:val="00E041B6"/>
    <w:rsid w:val="00E32896"/>
    <w:rsid w:val="00E543AC"/>
    <w:rsid w:val="00E6196F"/>
    <w:rsid w:val="00E63397"/>
    <w:rsid w:val="00E877B2"/>
    <w:rsid w:val="00EC0738"/>
    <w:rsid w:val="00EF55F6"/>
    <w:rsid w:val="00F1597B"/>
    <w:rsid w:val="00F52237"/>
    <w:rsid w:val="00F53807"/>
    <w:rsid w:val="00F8722B"/>
    <w:rsid w:val="00FA02B3"/>
    <w:rsid w:val="00FB2BC7"/>
    <w:rsid w:val="00FE3176"/>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854CC4"/>
  <w15:chartTrackingRefBased/>
  <w15:docId w15:val="{639239A0-FCD9-4843-AECE-0BF7BEFFE5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da-D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Overskrift1">
    <w:name w:val="heading 1"/>
    <w:basedOn w:val="Normal"/>
    <w:next w:val="Normal"/>
    <w:link w:val="Overskrift1Tegn"/>
    <w:uiPriority w:val="9"/>
    <w:qFormat/>
    <w:rsid w:val="00905F1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Overskrift2">
    <w:name w:val="heading 2"/>
    <w:basedOn w:val="Normal"/>
    <w:next w:val="Normal"/>
    <w:link w:val="Overskrift2Tegn"/>
    <w:uiPriority w:val="9"/>
    <w:semiHidden/>
    <w:unhideWhenUsed/>
    <w:qFormat/>
    <w:rsid w:val="00905F1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Overskrift3">
    <w:name w:val="heading 3"/>
    <w:basedOn w:val="Normal"/>
    <w:next w:val="Normal"/>
    <w:link w:val="Overskrift3Tegn"/>
    <w:uiPriority w:val="9"/>
    <w:semiHidden/>
    <w:unhideWhenUsed/>
    <w:qFormat/>
    <w:rsid w:val="00905F16"/>
    <w:pPr>
      <w:keepNext/>
      <w:keepLines/>
      <w:spacing w:before="160" w:after="80"/>
      <w:outlineLvl w:val="2"/>
    </w:pPr>
    <w:rPr>
      <w:rFonts w:eastAsiaTheme="majorEastAsia" w:cstheme="majorBidi"/>
      <w:color w:val="0F4761" w:themeColor="accent1" w:themeShade="BF"/>
      <w:sz w:val="28"/>
      <w:szCs w:val="28"/>
    </w:rPr>
  </w:style>
  <w:style w:type="paragraph" w:styleId="Overskrift4">
    <w:name w:val="heading 4"/>
    <w:basedOn w:val="Normal"/>
    <w:next w:val="Normal"/>
    <w:link w:val="Overskrift4Tegn"/>
    <w:uiPriority w:val="9"/>
    <w:semiHidden/>
    <w:unhideWhenUsed/>
    <w:qFormat/>
    <w:rsid w:val="00905F16"/>
    <w:pPr>
      <w:keepNext/>
      <w:keepLines/>
      <w:spacing w:before="80" w:after="40"/>
      <w:outlineLvl w:val="3"/>
    </w:pPr>
    <w:rPr>
      <w:rFonts w:eastAsiaTheme="majorEastAsia" w:cstheme="majorBidi"/>
      <w:i/>
      <w:iCs/>
      <w:color w:val="0F4761" w:themeColor="accent1" w:themeShade="BF"/>
    </w:rPr>
  </w:style>
  <w:style w:type="paragraph" w:styleId="Overskrift5">
    <w:name w:val="heading 5"/>
    <w:basedOn w:val="Normal"/>
    <w:next w:val="Normal"/>
    <w:link w:val="Overskrift5Tegn"/>
    <w:uiPriority w:val="9"/>
    <w:semiHidden/>
    <w:unhideWhenUsed/>
    <w:qFormat/>
    <w:rsid w:val="00905F16"/>
    <w:pPr>
      <w:keepNext/>
      <w:keepLines/>
      <w:spacing w:before="80" w:after="40"/>
      <w:outlineLvl w:val="4"/>
    </w:pPr>
    <w:rPr>
      <w:rFonts w:eastAsiaTheme="majorEastAsia" w:cstheme="majorBidi"/>
      <w:color w:val="0F4761" w:themeColor="accent1" w:themeShade="BF"/>
    </w:rPr>
  </w:style>
  <w:style w:type="paragraph" w:styleId="Overskrift6">
    <w:name w:val="heading 6"/>
    <w:basedOn w:val="Normal"/>
    <w:next w:val="Normal"/>
    <w:link w:val="Overskrift6Tegn"/>
    <w:uiPriority w:val="9"/>
    <w:semiHidden/>
    <w:unhideWhenUsed/>
    <w:qFormat/>
    <w:rsid w:val="00905F16"/>
    <w:pPr>
      <w:keepNext/>
      <w:keepLines/>
      <w:spacing w:before="40" w:after="0"/>
      <w:outlineLvl w:val="5"/>
    </w:pPr>
    <w:rPr>
      <w:rFonts w:eastAsiaTheme="majorEastAsia" w:cstheme="majorBidi"/>
      <w:i/>
      <w:iCs/>
      <w:color w:val="595959" w:themeColor="text1" w:themeTint="A6"/>
    </w:rPr>
  </w:style>
  <w:style w:type="paragraph" w:styleId="Overskrift7">
    <w:name w:val="heading 7"/>
    <w:basedOn w:val="Normal"/>
    <w:next w:val="Normal"/>
    <w:link w:val="Overskrift7Tegn"/>
    <w:uiPriority w:val="9"/>
    <w:semiHidden/>
    <w:unhideWhenUsed/>
    <w:qFormat/>
    <w:rsid w:val="00905F16"/>
    <w:pPr>
      <w:keepNext/>
      <w:keepLines/>
      <w:spacing w:before="40" w:after="0"/>
      <w:outlineLvl w:val="6"/>
    </w:pPr>
    <w:rPr>
      <w:rFonts w:eastAsiaTheme="majorEastAsia" w:cstheme="majorBidi"/>
      <w:color w:val="595959" w:themeColor="text1" w:themeTint="A6"/>
    </w:rPr>
  </w:style>
  <w:style w:type="paragraph" w:styleId="Overskrift8">
    <w:name w:val="heading 8"/>
    <w:basedOn w:val="Normal"/>
    <w:next w:val="Normal"/>
    <w:link w:val="Overskrift8Tegn"/>
    <w:uiPriority w:val="9"/>
    <w:semiHidden/>
    <w:unhideWhenUsed/>
    <w:qFormat/>
    <w:rsid w:val="00905F16"/>
    <w:pPr>
      <w:keepNext/>
      <w:keepLines/>
      <w:spacing w:after="0"/>
      <w:outlineLvl w:val="7"/>
    </w:pPr>
    <w:rPr>
      <w:rFonts w:eastAsiaTheme="majorEastAsia" w:cstheme="majorBidi"/>
      <w:i/>
      <w:iCs/>
      <w:color w:val="272727" w:themeColor="text1" w:themeTint="D8"/>
    </w:rPr>
  </w:style>
  <w:style w:type="paragraph" w:styleId="Overskrift9">
    <w:name w:val="heading 9"/>
    <w:basedOn w:val="Normal"/>
    <w:next w:val="Normal"/>
    <w:link w:val="Overskrift9Tegn"/>
    <w:uiPriority w:val="9"/>
    <w:semiHidden/>
    <w:unhideWhenUsed/>
    <w:qFormat/>
    <w:rsid w:val="00905F16"/>
    <w:pPr>
      <w:keepNext/>
      <w:keepLines/>
      <w:spacing w:after="0"/>
      <w:outlineLvl w:val="8"/>
    </w:pPr>
    <w:rPr>
      <w:rFonts w:eastAsiaTheme="majorEastAsia" w:cstheme="majorBidi"/>
      <w:color w:val="272727" w:themeColor="text1" w:themeTint="D8"/>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character" w:customStyle="1" w:styleId="Overskrift1Tegn">
    <w:name w:val="Overskrift 1 Tegn"/>
    <w:basedOn w:val="Standardskrifttypeiafsnit"/>
    <w:link w:val="Overskrift1"/>
    <w:uiPriority w:val="9"/>
    <w:rsid w:val="00905F16"/>
    <w:rPr>
      <w:rFonts w:asciiTheme="majorHAnsi" w:eastAsiaTheme="majorEastAsia" w:hAnsiTheme="majorHAnsi" w:cstheme="majorBidi"/>
      <w:color w:val="0F4761" w:themeColor="accent1" w:themeShade="BF"/>
      <w:sz w:val="40"/>
      <w:szCs w:val="40"/>
    </w:rPr>
  </w:style>
  <w:style w:type="character" w:customStyle="1" w:styleId="Overskrift2Tegn">
    <w:name w:val="Overskrift 2 Tegn"/>
    <w:basedOn w:val="Standardskrifttypeiafsnit"/>
    <w:link w:val="Overskrift2"/>
    <w:uiPriority w:val="9"/>
    <w:semiHidden/>
    <w:rsid w:val="00905F16"/>
    <w:rPr>
      <w:rFonts w:asciiTheme="majorHAnsi" w:eastAsiaTheme="majorEastAsia" w:hAnsiTheme="majorHAnsi" w:cstheme="majorBidi"/>
      <w:color w:val="0F4761" w:themeColor="accent1" w:themeShade="BF"/>
      <w:sz w:val="32"/>
      <w:szCs w:val="32"/>
    </w:rPr>
  </w:style>
  <w:style w:type="character" w:customStyle="1" w:styleId="Overskrift3Tegn">
    <w:name w:val="Overskrift 3 Tegn"/>
    <w:basedOn w:val="Standardskrifttypeiafsnit"/>
    <w:link w:val="Overskrift3"/>
    <w:uiPriority w:val="9"/>
    <w:semiHidden/>
    <w:rsid w:val="00905F16"/>
    <w:rPr>
      <w:rFonts w:eastAsiaTheme="majorEastAsia" w:cstheme="majorBidi"/>
      <w:color w:val="0F4761" w:themeColor="accent1" w:themeShade="BF"/>
      <w:sz w:val="28"/>
      <w:szCs w:val="28"/>
    </w:rPr>
  </w:style>
  <w:style w:type="character" w:customStyle="1" w:styleId="Overskrift4Tegn">
    <w:name w:val="Overskrift 4 Tegn"/>
    <w:basedOn w:val="Standardskrifttypeiafsnit"/>
    <w:link w:val="Overskrift4"/>
    <w:uiPriority w:val="9"/>
    <w:semiHidden/>
    <w:rsid w:val="00905F16"/>
    <w:rPr>
      <w:rFonts w:eastAsiaTheme="majorEastAsia" w:cstheme="majorBidi"/>
      <w:i/>
      <w:iCs/>
      <w:color w:val="0F4761" w:themeColor="accent1" w:themeShade="BF"/>
    </w:rPr>
  </w:style>
  <w:style w:type="character" w:customStyle="1" w:styleId="Overskrift5Tegn">
    <w:name w:val="Overskrift 5 Tegn"/>
    <w:basedOn w:val="Standardskrifttypeiafsnit"/>
    <w:link w:val="Overskrift5"/>
    <w:uiPriority w:val="9"/>
    <w:semiHidden/>
    <w:rsid w:val="00905F16"/>
    <w:rPr>
      <w:rFonts w:eastAsiaTheme="majorEastAsia" w:cstheme="majorBidi"/>
      <w:color w:val="0F4761" w:themeColor="accent1" w:themeShade="BF"/>
    </w:rPr>
  </w:style>
  <w:style w:type="character" w:customStyle="1" w:styleId="Overskrift6Tegn">
    <w:name w:val="Overskrift 6 Tegn"/>
    <w:basedOn w:val="Standardskrifttypeiafsnit"/>
    <w:link w:val="Overskrift6"/>
    <w:uiPriority w:val="9"/>
    <w:semiHidden/>
    <w:rsid w:val="00905F16"/>
    <w:rPr>
      <w:rFonts w:eastAsiaTheme="majorEastAsia" w:cstheme="majorBidi"/>
      <w:i/>
      <w:iCs/>
      <w:color w:val="595959" w:themeColor="text1" w:themeTint="A6"/>
    </w:rPr>
  </w:style>
  <w:style w:type="character" w:customStyle="1" w:styleId="Overskrift7Tegn">
    <w:name w:val="Overskrift 7 Tegn"/>
    <w:basedOn w:val="Standardskrifttypeiafsnit"/>
    <w:link w:val="Overskrift7"/>
    <w:uiPriority w:val="9"/>
    <w:semiHidden/>
    <w:rsid w:val="00905F16"/>
    <w:rPr>
      <w:rFonts w:eastAsiaTheme="majorEastAsia" w:cstheme="majorBidi"/>
      <w:color w:val="595959" w:themeColor="text1" w:themeTint="A6"/>
    </w:rPr>
  </w:style>
  <w:style w:type="character" w:customStyle="1" w:styleId="Overskrift8Tegn">
    <w:name w:val="Overskrift 8 Tegn"/>
    <w:basedOn w:val="Standardskrifttypeiafsnit"/>
    <w:link w:val="Overskrift8"/>
    <w:uiPriority w:val="9"/>
    <w:semiHidden/>
    <w:rsid w:val="00905F16"/>
    <w:rPr>
      <w:rFonts w:eastAsiaTheme="majorEastAsia" w:cstheme="majorBidi"/>
      <w:i/>
      <w:iCs/>
      <w:color w:val="272727" w:themeColor="text1" w:themeTint="D8"/>
    </w:rPr>
  </w:style>
  <w:style w:type="character" w:customStyle="1" w:styleId="Overskrift9Tegn">
    <w:name w:val="Overskrift 9 Tegn"/>
    <w:basedOn w:val="Standardskrifttypeiafsnit"/>
    <w:link w:val="Overskrift9"/>
    <w:uiPriority w:val="9"/>
    <w:semiHidden/>
    <w:rsid w:val="00905F16"/>
    <w:rPr>
      <w:rFonts w:eastAsiaTheme="majorEastAsia" w:cstheme="majorBidi"/>
      <w:color w:val="272727" w:themeColor="text1" w:themeTint="D8"/>
    </w:rPr>
  </w:style>
  <w:style w:type="paragraph" w:styleId="Titel">
    <w:name w:val="Title"/>
    <w:basedOn w:val="Normal"/>
    <w:next w:val="Normal"/>
    <w:link w:val="TitelTegn"/>
    <w:uiPriority w:val="10"/>
    <w:qFormat/>
    <w:rsid w:val="00905F1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Tegn">
    <w:name w:val="Titel Tegn"/>
    <w:basedOn w:val="Standardskrifttypeiafsnit"/>
    <w:link w:val="Titel"/>
    <w:uiPriority w:val="10"/>
    <w:rsid w:val="00905F16"/>
    <w:rPr>
      <w:rFonts w:asciiTheme="majorHAnsi" w:eastAsiaTheme="majorEastAsia" w:hAnsiTheme="majorHAnsi" w:cstheme="majorBidi"/>
      <w:spacing w:val="-10"/>
      <w:kern w:val="28"/>
      <w:sz w:val="56"/>
      <w:szCs w:val="56"/>
    </w:rPr>
  </w:style>
  <w:style w:type="paragraph" w:styleId="Undertitel">
    <w:name w:val="Subtitle"/>
    <w:basedOn w:val="Normal"/>
    <w:next w:val="Normal"/>
    <w:link w:val="UndertitelTegn"/>
    <w:uiPriority w:val="11"/>
    <w:qFormat/>
    <w:rsid w:val="00905F16"/>
    <w:pPr>
      <w:numPr>
        <w:ilvl w:val="1"/>
      </w:numPr>
    </w:pPr>
    <w:rPr>
      <w:rFonts w:eastAsiaTheme="majorEastAsia" w:cstheme="majorBidi"/>
      <w:color w:val="595959" w:themeColor="text1" w:themeTint="A6"/>
      <w:spacing w:val="15"/>
      <w:sz w:val="28"/>
      <w:szCs w:val="28"/>
    </w:rPr>
  </w:style>
  <w:style w:type="character" w:customStyle="1" w:styleId="UndertitelTegn">
    <w:name w:val="Undertitel Tegn"/>
    <w:basedOn w:val="Standardskrifttypeiafsnit"/>
    <w:link w:val="Undertitel"/>
    <w:uiPriority w:val="11"/>
    <w:rsid w:val="00905F16"/>
    <w:rPr>
      <w:rFonts w:eastAsiaTheme="majorEastAsia" w:cstheme="majorBidi"/>
      <w:color w:val="595959" w:themeColor="text1" w:themeTint="A6"/>
      <w:spacing w:val="15"/>
      <w:sz w:val="28"/>
      <w:szCs w:val="28"/>
    </w:rPr>
  </w:style>
  <w:style w:type="paragraph" w:styleId="Citat">
    <w:name w:val="Quote"/>
    <w:basedOn w:val="Normal"/>
    <w:next w:val="Normal"/>
    <w:link w:val="CitatTegn"/>
    <w:uiPriority w:val="29"/>
    <w:qFormat/>
    <w:rsid w:val="00905F16"/>
    <w:pPr>
      <w:spacing w:before="160"/>
      <w:jc w:val="center"/>
    </w:pPr>
    <w:rPr>
      <w:i/>
      <w:iCs/>
      <w:color w:val="404040" w:themeColor="text1" w:themeTint="BF"/>
    </w:rPr>
  </w:style>
  <w:style w:type="character" w:customStyle="1" w:styleId="CitatTegn">
    <w:name w:val="Citat Tegn"/>
    <w:basedOn w:val="Standardskrifttypeiafsnit"/>
    <w:link w:val="Citat"/>
    <w:uiPriority w:val="29"/>
    <w:rsid w:val="00905F16"/>
    <w:rPr>
      <w:i/>
      <w:iCs/>
      <w:color w:val="404040" w:themeColor="text1" w:themeTint="BF"/>
    </w:rPr>
  </w:style>
  <w:style w:type="paragraph" w:styleId="Listeafsnit">
    <w:name w:val="List Paragraph"/>
    <w:basedOn w:val="Normal"/>
    <w:uiPriority w:val="34"/>
    <w:qFormat/>
    <w:rsid w:val="00905F16"/>
    <w:pPr>
      <w:ind w:left="720"/>
      <w:contextualSpacing/>
    </w:pPr>
  </w:style>
  <w:style w:type="character" w:styleId="Kraftigfremhvning">
    <w:name w:val="Intense Emphasis"/>
    <w:basedOn w:val="Standardskrifttypeiafsnit"/>
    <w:uiPriority w:val="21"/>
    <w:qFormat/>
    <w:rsid w:val="00905F16"/>
    <w:rPr>
      <w:i/>
      <w:iCs/>
      <w:color w:val="0F4761" w:themeColor="accent1" w:themeShade="BF"/>
    </w:rPr>
  </w:style>
  <w:style w:type="paragraph" w:styleId="Strktcitat">
    <w:name w:val="Intense Quote"/>
    <w:basedOn w:val="Normal"/>
    <w:next w:val="Normal"/>
    <w:link w:val="StrktcitatTegn"/>
    <w:uiPriority w:val="30"/>
    <w:qFormat/>
    <w:rsid w:val="00905F1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StrktcitatTegn">
    <w:name w:val="Stærkt citat Tegn"/>
    <w:basedOn w:val="Standardskrifttypeiafsnit"/>
    <w:link w:val="Strktcitat"/>
    <w:uiPriority w:val="30"/>
    <w:rsid w:val="00905F16"/>
    <w:rPr>
      <w:i/>
      <w:iCs/>
      <w:color w:val="0F4761" w:themeColor="accent1" w:themeShade="BF"/>
    </w:rPr>
  </w:style>
  <w:style w:type="character" w:styleId="Kraftighenvisning">
    <w:name w:val="Intense Reference"/>
    <w:basedOn w:val="Standardskrifttypeiafsnit"/>
    <w:uiPriority w:val="32"/>
    <w:qFormat/>
    <w:rsid w:val="00905F16"/>
    <w:rPr>
      <w:b/>
      <w:bCs/>
      <w:smallCaps/>
      <w:color w:val="0F4761" w:themeColor="accent1" w:themeShade="BF"/>
      <w:spacing w:val="5"/>
    </w:rPr>
  </w:style>
  <w:style w:type="table" w:styleId="Tabel-Gitter">
    <w:name w:val="Table Grid"/>
    <w:basedOn w:val="Tabel-Normal"/>
    <w:uiPriority w:val="39"/>
    <w:rsid w:val="001768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mentarhenvisning">
    <w:name w:val="annotation reference"/>
    <w:basedOn w:val="Standardskrifttypeiafsnit"/>
    <w:uiPriority w:val="99"/>
    <w:semiHidden/>
    <w:unhideWhenUsed/>
    <w:rsid w:val="00946400"/>
    <w:rPr>
      <w:sz w:val="16"/>
      <w:szCs w:val="16"/>
    </w:rPr>
  </w:style>
  <w:style w:type="paragraph" w:styleId="Kommentartekst">
    <w:name w:val="annotation text"/>
    <w:basedOn w:val="Normal"/>
    <w:link w:val="KommentartekstTegn"/>
    <w:uiPriority w:val="99"/>
    <w:unhideWhenUsed/>
    <w:rsid w:val="00946400"/>
    <w:pPr>
      <w:spacing w:line="240" w:lineRule="auto"/>
    </w:pPr>
    <w:rPr>
      <w:sz w:val="20"/>
      <w:szCs w:val="20"/>
    </w:rPr>
  </w:style>
  <w:style w:type="character" w:customStyle="1" w:styleId="KommentartekstTegn">
    <w:name w:val="Kommentartekst Tegn"/>
    <w:basedOn w:val="Standardskrifttypeiafsnit"/>
    <w:link w:val="Kommentartekst"/>
    <w:uiPriority w:val="99"/>
    <w:rsid w:val="00946400"/>
    <w:rPr>
      <w:sz w:val="20"/>
      <w:szCs w:val="20"/>
    </w:rPr>
  </w:style>
  <w:style w:type="paragraph" w:styleId="Kommentaremne">
    <w:name w:val="annotation subject"/>
    <w:basedOn w:val="Kommentartekst"/>
    <w:next w:val="Kommentartekst"/>
    <w:link w:val="KommentaremneTegn"/>
    <w:uiPriority w:val="99"/>
    <w:semiHidden/>
    <w:unhideWhenUsed/>
    <w:rsid w:val="00946400"/>
    <w:rPr>
      <w:b/>
      <w:bCs/>
    </w:rPr>
  </w:style>
  <w:style w:type="character" w:customStyle="1" w:styleId="KommentaremneTegn">
    <w:name w:val="Kommentaremne Tegn"/>
    <w:basedOn w:val="KommentartekstTegn"/>
    <w:link w:val="Kommentaremne"/>
    <w:uiPriority w:val="99"/>
    <w:semiHidden/>
    <w:rsid w:val="00946400"/>
    <w:rPr>
      <w:b/>
      <w:bCs/>
      <w:sz w:val="20"/>
      <w:szCs w:val="20"/>
    </w:rPr>
  </w:style>
  <w:style w:type="paragraph" w:styleId="Korrektur">
    <w:name w:val="Revision"/>
    <w:hidden/>
    <w:uiPriority w:val="99"/>
    <w:semiHidden/>
    <w:rsid w:val="009F562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3184799">
      <w:bodyDiv w:val="1"/>
      <w:marLeft w:val="0"/>
      <w:marRight w:val="0"/>
      <w:marTop w:val="0"/>
      <w:marBottom w:val="0"/>
      <w:divBdr>
        <w:top w:val="none" w:sz="0" w:space="0" w:color="auto"/>
        <w:left w:val="none" w:sz="0" w:space="0" w:color="auto"/>
        <w:bottom w:val="none" w:sz="0" w:space="0" w:color="auto"/>
        <w:right w:val="none" w:sz="0" w:space="0" w:color="auto"/>
      </w:divBdr>
    </w:div>
    <w:div w:id="64495069">
      <w:bodyDiv w:val="1"/>
      <w:marLeft w:val="0"/>
      <w:marRight w:val="0"/>
      <w:marTop w:val="0"/>
      <w:marBottom w:val="0"/>
      <w:divBdr>
        <w:top w:val="none" w:sz="0" w:space="0" w:color="auto"/>
        <w:left w:val="none" w:sz="0" w:space="0" w:color="auto"/>
        <w:bottom w:val="none" w:sz="0" w:space="0" w:color="auto"/>
        <w:right w:val="none" w:sz="0" w:space="0" w:color="auto"/>
      </w:divBdr>
    </w:div>
    <w:div w:id="111218207">
      <w:bodyDiv w:val="1"/>
      <w:marLeft w:val="0"/>
      <w:marRight w:val="0"/>
      <w:marTop w:val="0"/>
      <w:marBottom w:val="0"/>
      <w:divBdr>
        <w:top w:val="none" w:sz="0" w:space="0" w:color="auto"/>
        <w:left w:val="none" w:sz="0" w:space="0" w:color="auto"/>
        <w:bottom w:val="none" w:sz="0" w:space="0" w:color="auto"/>
        <w:right w:val="none" w:sz="0" w:space="0" w:color="auto"/>
      </w:divBdr>
    </w:div>
    <w:div w:id="321663271">
      <w:bodyDiv w:val="1"/>
      <w:marLeft w:val="0"/>
      <w:marRight w:val="0"/>
      <w:marTop w:val="0"/>
      <w:marBottom w:val="0"/>
      <w:divBdr>
        <w:top w:val="none" w:sz="0" w:space="0" w:color="auto"/>
        <w:left w:val="none" w:sz="0" w:space="0" w:color="auto"/>
        <w:bottom w:val="none" w:sz="0" w:space="0" w:color="auto"/>
        <w:right w:val="none" w:sz="0" w:space="0" w:color="auto"/>
      </w:divBdr>
    </w:div>
    <w:div w:id="331101739">
      <w:bodyDiv w:val="1"/>
      <w:marLeft w:val="0"/>
      <w:marRight w:val="0"/>
      <w:marTop w:val="0"/>
      <w:marBottom w:val="0"/>
      <w:divBdr>
        <w:top w:val="none" w:sz="0" w:space="0" w:color="auto"/>
        <w:left w:val="none" w:sz="0" w:space="0" w:color="auto"/>
        <w:bottom w:val="none" w:sz="0" w:space="0" w:color="auto"/>
        <w:right w:val="none" w:sz="0" w:space="0" w:color="auto"/>
      </w:divBdr>
    </w:div>
    <w:div w:id="408969354">
      <w:bodyDiv w:val="1"/>
      <w:marLeft w:val="0"/>
      <w:marRight w:val="0"/>
      <w:marTop w:val="0"/>
      <w:marBottom w:val="0"/>
      <w:divBdr>
        <w:top w:val="none" w:sz="0" w:space="0" w:color="auto"/>
        <w:left w:val="none" w:sz="0" w:space="0" w:color="auto"/>
        <w:bottom w:val="none" w:sz="0" w:space="0" w:color="auto"/>
        <w:right w:val="none" w:sz="0" w:space="0" w:color="auto"/>
      </w:divBdr>
    </w:div>
    <w:div w:id="560484063">
      <w:bodyDiv w:val="1"/>
      <w:marLeft w:val="0"/>
      <w:marRight w:val="0"/>
      <w:marTop w:val="0"/>
      <w:marBottom w:val="0"/>
      <w:divBdr>
        <w:top w:val="none" w:sz="0" w:space="0" w:color="auto"/>
        <w:left w:val="none" w:sz="0" w:space="0" w:color="auto"/>
        <w:bottom w:val="none" w:sz="0" w:space="0" w:color="auto"/>
        <w:right w:val="none" w:sz="0" w:space="0" w:color="auto"/>
      </w:divBdr>
    </w:div>
    <w:div w:id="616908192">
      <w:bodyDiv w:val="1"/>
      <w:marLeft w:val="0"/>
      <w:marRight w:val="0"/>
      <w:marTop w:val="0"/>
      <w:marBottom w:val="0"/>
      <w:divBdr>
        <w:top w:val="none" w:sz="0" w:space="0" w:color="auto"/>
        <w:left w:val="none" w:sz="0" w:space="0" w:color="auto"/>
        <w:bottom w:val="none" w:sz="0" w:space="0" w:color="auto"/>
        <w:right w:val="none" w:sz="0" w:space="0" w:color="auto"/>
      </w:divBdr>
    </w:div>
    <w:div w:id="672146354">
      <w:bodyDiv w:val="1"/>
      <w:marLeft w:val="0"/>
      <w:marRight w:val="0"/>
      <w:marTop w:val="0"/>
      <w:marBottom w:val="0"/>
      <w:divBdr>
        <w:top w:val="none" w:sz="0" w:space="0" w:color="auto"/>
        <w:left w:val="none" w:sz="0" w:space="0" w:color="auto"/>
        <w:bottom w:val="none" w:sz="0" w:space="0" w:color="auto"/>
        <w:right w:val="none" w:sz="0" w:space="0" w:color="auto"/>
      </w:divBdr>
    </w:div>
    <w:div w:id="675574917">
      <w:bodyDiv w:val="1"/>
      <w:marLeft w:val="0"/>
      <w:marRight w:val="0"/>
      <w:marTop w:val="0"/>
      <w:marBottom w:val="0"/>
      <w:divBdr>
        <w:top w:val="none" w:sz="0" w:space="0" w:color="auto"/>
        <w:left w:val="none" w:sz="0" w:space="0" w:color="auto"/>
        <w:bottom w:val="none" w:sz="0" w:space="0" w:color="auto"/>
        <w:right w:val="none" w:sz="0" w:space="0" w:color="auto"/>
      </w:divBdr>
      <w:divsChild>
        <w:div w:id="79568419">
          <w:marLeft w:val="0"/>
          <w:marRight w:val="0"/>
          <w:marTop w:val="240"/>
          <w:marBottom w:val="0"/>
          <w:divBdr>
            <w:top w:val="none" w:sz="0" w:space="0" w:color="auto"/>
            <w:left w:val="none" w:sz="0" w:space="0" w:color="auto"/>
            <w:bottom w:val="none" w:sz="0" w:space="0" w:color="auto"/>
            <w:right w:val="none" w:sz="0" w:space="0" w:color="auto"/>
          </w:divBdr>
        </w:div>
        <w:div w:id="1181627123">
          <w:marLeft w:val="0"/>
          <w:marRight w:val="0"/>
          <w:marTop w:val="240"/>
          <w:marBottom w:val="0"/>
          <w:divBdr>
            <w:top w:val="none" w:sz="0" w:space="0" w:color="auto"/>
            <w:left w:val="none" w:sz="0" w:space="0" w:color="auto"/>
            <w:bottom w:val="none" w:sz="0" w:space="0" w:color="auto"/>
            <w:right w:val="none" w:sz="0" w:space="0" w:color="auto"/>
          </w:divBdr>
        </w:div>
        <w:div w:id="1008946394">
          <w:marLeft w:val="0"/>
          <w:marRight w:val="0"/>
          <w:marTop w:val="240"/>
          <w:marBottom w:val="0"/>
          <w:divBdr>
            <w:top w:val="none" w:sz="0" w:space="0" w:color="auto"/>
            <w:left w:val="none" w:sz="0" w:space="0" w:color="auto"/>
            <w:bottom w:val="none" w:sz="0" w:space="0" w:color="auto"/>
            <w:right w:val="none" w:sz="0" w:space="0" w:color="auto"/>
          </w:divBdr>
        </w:div>
        <w:div w:id="1931817545">
          <w:marLeft w:val="0"/>
          <w:marRight w:val="0"/>
          <w:marTop w:val="240"/>
          <w:marBottom w:val="0"/>
          <w:divBdr>
            <w:top w:val="none" w:sz="0" w:space="0" w:color="auto"/>
            <w:left w:val="none" w:sz="0" w:space="0" w:color="auto"/>
            <w:bottom w:val="none" w:sz="0" w:space="0" w:color="auto"/>
            <w:right w:val="none" w:sz="0" w:space="0" w:color="auto"/>
          </w:divBdr>
        </w:div>
        <w:div w:id="729572533">
          <w:marLeft w:val="0"/>
          <w:marRight w:val="0"/>
          <w:marTop w:val="240"/>
          <w:marBottom w:val="0"/>
          <w:divBdr>
            <w:top w:val="none" w:sz="0" w:space="0" w:color="auto"/>
            <w:left w:val="none" w:sz="0" w:space="0" w:color="auto"/>
            <w:bottom w:val="none" w:sz="0" w:space="0" w:color="auto"/>
            <w:right w:val="none" w:sz="0" w:space="0" w:color="auto"/>
          </w:divBdr>
        </w:div>
        <w:div w:id="673453866">
          <w:marLeft w:val="0"/>
          <w:marRight w:val="0"/>
          <w:marTop w:val="240"/>
          <w:marBottom w:val="0"/>
          <w:divBdr>
            <w:top w:val="none" w:sz="0" w:space="0" w:color="auto"/>
            <w:left w:val="none" w:sz="0" w:space="0" w:color="auto"/>
            <w:bottom w:val="none" w:sz="0" w:space="0" w:color="auto"/>
            <w:right w:val="none" w:sz="0" w:space="0" w:color="auto"/>
          </w:divBdr>
        </w:div>
        <w:div w:id="697202096">
          <w:marLeft w:val="0"/>
          <w:marRight w:val="0"/>
          <w:marTop w:val="240"/>
          <w:marBottom w:val="0"/>
          <w:divBdr>
            <w:top w:val="none" w:sz="0" w:space="0" w:color="auto"/>
            <w:left w:val="none" w:sz="0" w:space="0" w:color="auto"/>
            <w:bottom w:val="none" w:sz="0" w:space="0" w:color="auto"/>
            <w:right w:val="none" w:sz="0" w:space="0" w:color="auto"/>
          </w:divBdr>
        </w:div>
        <w:div w:id="137654680">
          <w:marLeft w:val="0"/>
          <w:marRight w:val="0"/>
          <w:marTop w:val="240"/>
          <w:marBottom w:val="0"/>
          <w:divBdr>
            <w:top w:val="none" w:sz="0" w:space="0" w:color="auto"/>
            <w:left w:val="none" w:sz="0" w:space="0" w:color="auto"/>
            <w:bottom w:val="none" w:sz="0" w:space="0" w:color="auto"/>
            <w:right w:val="none" w:sz="0" w:space="0" w:color="auto"/>
          </w:divBdr>
        </w:div>
        <w:div w:id="87239701">
          <w:marLeft w:val="0"/>
          <w:marRight w:val="0"/>
          <w:marTop w:val="240"/>
          <w:marBottom w:val="0"/>
          <w:divBdr>
            <w:top w:val="none" w:sz="0" w:space="0" w:color="auto"/>
            <w:left w:val="none" w:sz="0" w:space="0" w:color="auto"/>
            <w:bottom w:val="none" w:sz="0" w:space="0" w:color="auto"/>
            <w:right w:val="none" w:sz="0" w:space="0" w:color="auto"/>
          </w:divBdr>
        </w:div>
        <w:div w:id="704447900">
          <w:marLeft w:val="0"/>
          <w:marRight w:val="0"/>
          <w:marTop w:val="240"/>
          <w:marBottom w:val="0"/>
          <w:divBdr>
            <w:top w:val="none" w:sz="0" w:space="0" w:color="auto"/>
            <w:left w:val="none" w:sz="0" w:space="0" w:color="auto"/>
            <w:bottom w:val="none" w:sz="0" w:space="0" w:color="auto"/>
            <w:right w:val="none" w:sz="0" w:space="0" w:color="auto"/>
          </w:divBdr>
        </w:div>
        <w:div w:id="1210918581">
          <w:marLeft w:val="0"/>
          <w:marRight w:val="0"/>
          <w:marTop w:val="240"/>
          <w:marBottom w:val="0"/>
          <w:divBdr>
            <w:top w:val="none" w:sz="0" w:space="0" w:color="auto"/>
            <w:left w:val="none" w:sz="0" w:space="0" w:color="auto"/>
            <w:bottom w:val="none" w:sz="0" w:space="0" w:color="auto"/>
            <w:right w:val="none" w:sz="0" w:space="0" w:color="auto"/>
          </w:divBdr>
        </w:div>
        <w:div w:id="1888371081">
          <w:marLeft w:val="0"/>
          <w:marRight w:val="0"/>
          <w:marTop w:val="240"/>
          <w:marBottom w:val="0"/>
          <w:divBdr>
            <w:top w:val="none" w:sz="0" w:space="0" w:color="auto"/>
            <w:left w:val="none" w:sz="0" w:space="0" w:color="auto"/>
            <w:bottom w:val="none" w:sz="0" w:space="0" w:color="auto"/>
            <w:right w:val="none" w:sz="0" w:space="0" w:color="auto"/>
          </w:divBdr>
        </w:div>
        <w:div w:id="817653502">
          <w:marLeft w:val="0"/>
          <w:marRight w:val="0"/>
          <w:marTop w:val="240"/>
          <w:marBottom w:val="0"/>
          <w:divBdr>
            <w:top w:val="none" w:sz="0" w:space="0" w:color="auto"/>
            <w:left w:val="none" w:sz="0" w:space="0" w:color="auto"/>
            <w:bottom w:val="none" w:sz="0" w:space="0" w:color="auto"/>
            <w:right w:val="none" w:sz="0" w:space="0" w:color="auto"/>
          </w:divBdr>
        </w:div>
        <w:div w:id="970210160">
          <w:marLeft w:val="0"/>
          <w:marRight w:val="0"/>
          <w:marTop w:val="240"/>
          <w:marBottom w:val="0"/>
          <w:divBdr>
            <w:top w:val="none" w:sz="0" w:space="0" w:color="auto"/>
            <w:left w:val="none" w:sz="0" w:space="0" w:color="auto"/>
            <w:bottom w:val="none" w:sz="0" w:space="0" w:color="auto"/>
            <w:right w:val="none" w:sz="0" w:space="0" w:color="auto"/>
          </w:divBdr>
        </w:div>
        <w:div w:id="1462455818">
          <w:marLeft w:val="0"/>
          <w:marRight w:val="0"/>
          <w:marTop w:val="240"/>
          <w:marBottom w:val="0"/>
          <w:divBdr>
            <w:top w:val="none" w:sz="0" w:space="0" w:color="auto"/>
            <w:left w:val="none" w:sz="0" w:space="0" w:color="auto"/>
            <w:bottom w:val="none" w:sz="0" w:space="0" w:color="auto"/>
            <w:right w:val="none" w:sz="0" w:space="0" w:color="auto"/>
          </w:divBdr>
        </w:div>
        <w:div w:id="1667976970">
          <w:marLeft w:val="0"/>
          <w:marRight w:val="0"/>
          <w:marTop w:val="240"/>
          <w:marBottom w:val="0"/>
          <w:divBdr>
            <w:top w:val="none" w:sz="0" w:space="0" w:color="auto"/>
            <w:left w:val="none" w:sz="0" w:space="0" w:color="auto"/>
            <w:bottom w:val="none" w:sz="0" w:space="0" w:color="auto"/>
            <w:right w:val="none" w:sz="0" w:space="0" w:color="auto"/>
          </w:divBdr>
        </w:div>
        <w:div w:id="1141196345">
          <w:marLeft w:val="0"/>
          <w:marRight w:val="0"/>
          <w:marTop w:val="240"/>
          <w:marBottom w:val="0"/>
          <w:divBdr>
            <w:top w:val="none" w:sz="0" w:space="0" w:color="auto"/>
            <w:left w:val="none" w:sz="0" w:space="0" w:color="auto"/>
            <w:bottom w:val="none" w:sz="0" w:space="0" w:color="auto"/>
            <w:right w:val="none" w:sz="0" w:space="0" w:color="auto"/>
          </w:divBdr>
        </w:div>
        <w:div w:id="321666530">
          <w:marLeft w:val="0"/>
          <w:marRight w:val="0"/>
          <w:marTop w:val="240"/>
          <w:marBottom w:val="0"/>
          <w:divBdr>
            <w:top w:val="none" w:sz="0" w:space="0" w:color="auto"/>
            <w:left w:val="none" w:sz="0" w:space="0" w:color="auto"/>
            <w:bottom w:val="none" w:sz="0" w:space="0" w:color="auto"/>
            <w:right w:val="none" w:sz="0" w:space="0" w:color="auto"/>
          </w:divBdr>
        </w:div>
        <w:div w:id="829979204">
          <w:marLeft w:val="0"/>
          <w:marRight w:val="0"/>
          <w:marTop w:val="240"/>
          <w:marBottom w:val="0"/>
          <w:divBdr>
            <w:top w:val="none" w:sz="0" w:space="0" w:color="auto"/>
            <w:left w:val="none" w:sz="0" w:space="0" w:color="auto"/>
            <w:bottom w:val="none" w:sz="0" w:space="0" w:color="auto"/>
            <w:right w:val="none" w:sz="0" w:space="0" w:color="auto"/>
          </w:divBdr>
        </w:div>
        <w:div w:id="639116105">
          <w:marLeft w:val="0"/>
          <w:marRight w:val="0"/>
          <w:marTop w:val="240"/>
          <w:marBottom w:val="0"/>
          <w:divBdr>
            <w:top w:val="none" w:sz="0" w:space="0" w:color="auto"/>
            <w:left w:val="none" w:sz="0" w:space="0" w:color="auto"/>
            <w:bottom w:val="none" w:sz="0" w:space="0" w:color="auto"/>
            <w:right w:val="none" w:sz="0" w:space="0" w:color="auto"/>
          </w:divBdr>
        </w:div>
        <w:div w:id="1184589198">
          <w:marLeft w:val="0"/>
          <w:marRight w:val="0"/>
          <w:marTop w:val="240"/>
          <w:marBottom w:val="0"/>
          <w:divBdr>
            <w:top w:val="none" w:sz="0" w:space="0" w:color="auto"/>
            <w:left w:val="none" w:sz="0" w:space="0" w:color="auto"/>
            <w:bottom w:val="none" w:sz="0" w:space="0" w:color="auto"/>
            <w:right w:val="none" w:sz="0" w:space="0" w:color="auto"/>
          </w:divBdr>
        </w:div>
        <w:div w:id="487869582">
          <w:marLeft w:val="0"/>
          <w:marRight w:val="0"/>
          <w:marTop w:val="240"/>
          <w:marBottom w:val="0"/>
          <w:divBdr>
            <w:top w:val="none" w:sz="0" w:space="0" w:color="auto"/>
            <w:left w:val="none" w:sz="0" w:space="0" w:color="auto"/>
            <w:bottom w:val="none" w:sz="0" w:space="0" w:color="auto"/>
            <w:right w:val="none" w:sz="0" w:space="0" w:color="auto"/>
          </w:divBdr>
        </w:div>
        <w:div w:id="2061396304">
          <w:marLeft w:val="0"/>
          <w:marRight w:val="0"/>
          <w:marTop w:val="240"/>
          <w:marBottom w:val="0"/>
          <w:divBdr>
            <w:top w:val="none" w:sz="0" w:space="0" w:color="auto"/>
            <w:left w:val="none" w:sz="0" w:space="0" w:color="auto"/>
            <w:bottom w:val="none" w:sz="0" w:space="0" w:color="auto"/>
            <w:right w:val="none" w:sz="0" w:space="0" w:color="auto"/>
          </w:divBdr>
        </w:div>
        <w:div w:id="1232036244">
          <w:marLeft w:val="0"/>
          <w:marRight w:val="0"/>
          <w:marTop w:val="240"/>
          <w:marBottom w:val="0"/>
          <w:divBdr>
            <w:top w:val="none" w:sz="0" w:space="0" w:color="auto"/>
            <w:left w:val="none" w:sz="0" w:space="0" w:color="auto"/>
            <w:bottom w:val="none" w:sz="0" w:space="0" w:color="auto"/>
            <w:right w:val="none" w:sz="0" w:space="0" w:color="auto"/>
          </w:divBdr>
        </w:div>
        <w:div w:id="528571494">
          <w:marLeft w:val="0"/>
          <w:marRight w:val="0"/>
          <w:marTop w:val="240"/>
          <w:marBottom w:val="0"/>
          <w:divBdr>
            <w:top w:val="none" w:sz="0" w:space="0" w:color="auto"/>
            <w:left w:val="none" w:sz="0" w:space="0" w:color="auto"/>
            <w:bottom w:val="none" w:sz="0" w:space="0" w:color="auto"/>
            <w:right w:val="none" w:sz="0" w:space="0" w:color="auto"/>
          </w:divBdr>
        </w:div>
        <w:div w:id="1730837672">
          <w:marLeft w:val="0"/>
          <w:marRight w:val="0"/>
          <w:marTop w:val="240"/>
          <w:marBottom w:val="0"/>
          <w:divBdr>
            <w:top w:val="none" w:sz="0" w:space="0" w:color="auto"/>
            <w:left w:val="none" w:sz="0" w:space="0" w:color="auto"/>
            <w:bottom w:val="none" w:sz="0" w:space="0" w:color="auto"/>
            <w:right w:val="none" w:sz="0" w:space="0" w:color="auto"/>
          </w:divBdr>
        </w:div>
        <w:div w:id="1965498256">
          <w:marLeft w:val="0"/>
          <w:marRight w:val="0"/>
          <w:marTop w:val="240"/>
          <w:marBottom w:val="0"/>
          <w:divBdr>
            <w:top w:val="none" w:sz="0" w:space="0" w:color="auto"/>
            <w:left w:val="none" w:sz="0" w:space="0" w:color="auto"/>
            <w:bottom w:val="none" w:sz="0" w:space="0" w:color="auto"/>
            <w:right w:val="none" w:sz="0" w:space="0" w:color="auto"/>
          </w:divBdr>
        </w:div>
        <w:div w:id="1845778222">
          <w:marLeft w:val="0"/>
          <w:marRight w:val="0"/>
          <w:marTop w:val="240"/>
          <w:marBottom w:val="0"/>
          <w:divBdr>
            <w:top w:val="none" w:sz="0" w:space="0" w:color="auto"/>
            <w:left w:val="none" w:sz="0" w:space="0" w:color="auto"/>
            <w:bottom w:val="none" w:sz="0" w:space="0" w:color="auto"/>
            <w:right w:val="none" w:sz="0" w:space="0" w:color="auto"/>
          </w:divBdr>
        </w:div>
        <w:div w:id="536309026">
          <w:marLeft w:val="0"/>
          <w:marRight w:val="0"/>
          <w:marTop w:val="240"/>
          <w:marBottom w:val="0"/>
          <w:divBdr>
            <w:top w:val="none" w:sz="0" w:space="0" w:color="auto"/>
            <w:left w:val="none" w:sz="0" w:space="0" w:color="auto"/>
            <w:bottom w:val="none" w:sz="0" w:space="0" w:color="auto"/>
            <w:right w:val="none" w:sz="0" w:space="0" w:color="auto"/>
          </w:divBdr>
        </w:div>
        <w:div w:id="1330911458">
          <w:marLeft w:val="0"/>
          <w:marRight w:val="0"/>
          <w:marTop w:val="240"/>
          <w:marBottom w:val="0"/>
          <w:divBdr>
            <w:top w:val="none" w:sz="0" w:space="0" w:color="auto"/>
            <w:left w:val="none" w:sz="0" w:space="0" w:color="auto"/>
            <w:bottom w:val="none" w:sz="0" w:space="0" w:color="auto"/>
            <w:right w:val="none" w:sz="0" w:space="0" w:color="auto"/>
          </w:divBdr>
        </w:div>
        <w:div w:id="1356732980">
          <w:marLeft w:val="0"/>
          <w:marRight w:val="0"/>
          <w:marTop w:val="240"/>
          <w:marBottom w:val="0"/>
          <w:divBdr>
            <w:top w:val="none" w:sz="0" w:space="0" w:color="auto"/>
            <w:left w:val="none" w:sz="0" w:space="0" w:color="auto"/>
            <w:bottom w:val="none" w:sz="0" w:space="0" w:color="auto"/>
            <w:right w:val="none" w:sz="0" w:space="0" w:color="auto"/>
          </w:divBdr>
        </w:div>
        <w:div w:id="1216357988">
          <w:marLeft w:val="0"/>
          <w:marRight w:val="0"/>
          <w:marTop w:val="240"/>
          <w:marBottom w:val="0"/>
          <w:divBdr>
            <w:top w:val="none" w:sz="0" w:space="0" w:color="auto"/>
            <w:left w:val="none" w:sz="0" w:space="0" w:color="auto"/>
            <w:bottom w:val="none" w:sz="0" w:space="0" w:color="auto"/>
            <w:right w:val="none" w:sz="0" w:space="0" w:color="auto"/>
          </w:divBdr>
        </w:div>
        <w:div w:id="1601067998">
          <w:marLeft w:val="0"/>
          <w:marRight w:val="0"/>
          <w:marTop w:val="240"/>
          <w:marBottom w:val="0"/>
          <w:divBdr>
            <w:top w:val="none" w:sz="0" w:space="0" w:color="auto"/>
            <w:left w:val="none" w:sz="0" w:space="0" w:color="auto"/>
            <w:bottom w:val="none" w:sz="0" w:space="0" w:color="auto"/>
            <w:right w:val="none" w:sz="0" w:space="0" w:color="auto"/>
          </w:divBdr>
        </w:div>
        <w:div w:id="1754741714">
          <w:marLeft w:val="0"/>
          <w:marRight w:val="0"/>
          <w:marTop w:val="240"/>
          <w:marBottom w:val="0"/>
          <w:divBdr>
            <w:top w:val="none" w:sz="0" w:space="0" w:color="auto"/>
            <w:left w:val="none" w:sz="0" w:space="0" w:color="auto"/>
            <w:bottom w:val="none" w:sz="0" w:space="0" w:color="auto"/>
            <w:right w:val="none" w:sz="0" w:space="0" w:color="auto"/>
          </w:divBdr>
        </w:div>
        <w:div w:id="2060477088">
          <w:marLeft w:val="0"/>
          <w:marRight w:val="0"/>
          <w:marTop w:val="240"/>
          <w:marBottom w:val="0"/>
          <w:divBdr>
            <w:top w:val="none" w:sz="0" w:space="0" w:color="auto"/>
            <w:left w:val="none" w:sz="0" w:space="0" w:color="auto"/>
            <w:bottom w:val="none" w:sz="0" w:space="0" w:color="auto"/>
            <w:right w:val="none" w:sz="0" w:space="0" w:color="auto"/>
          </w:divBdr>
        </w:div>
        <w:div w:id="969020802">
          <w:marLeft w:val="0"/>
          <w:marRight w:val="0"/>
          <w:marTop w:val="240"/>
          <w:marBottom w:val="0"/>
          <w:divBdr>
            <w:top w:val="none" w:sz="0" w:space="0" w:color="auto"/>
            <w:left w:val="none" w:sz="0" w:space="0" w:color="auto"/>
            <w:bottom w:val="none" w:sz="0" w:space="0" w:color="auto"/>
            <w:right w:val="none" w:sz="0" w:space="0" w:color="auto"/>
          </w:divBdr>
        </w:div>
        <w:div w:id="990401569">
          <w:marLeft w:val="0"/>
          <w:marRight w:val="0"/>
          <w:marTop w:val="240"/>
          <w:marBottom w:val="0"/>
          <w:divBdr>
            <w:top w:val="none" w:sz="0" w:space="0" w:color="auto"/>
            <w:left w:val="none" w:sz="0" w:space="0" w:color="auto"/>
            <w:bottom w:val="none" w:sz="0" w:space="0" w:color="auto"/>
            <w:right w:val="none" w:sz="0" w:space="0" w:color="auto"/>
          </w:divBdr>
        </w:div>
        <w:div w:id="375202187">
          <w:marLeft w:val="0"/>
          <w:marRight w:val="0"/>
          <w:marTop w:val="240"/>
          <w:marBottom w:val="0"/>
          <w:divBdr>
            <w:top w:val="none" w:sz="0" w:space="0" w:color="auto"/>
            <w:left w:val="none" w:sz="0" w:space="0" w:color="auto"/>
            <w:bottom w:val="none" w:sz="0" w:space="0" w:color="auto"/>
            <w:right w:val="none" w:sz="0" w:space="0" w:color="auto"/>
          </w:divBdr>
        </w:div>
        <w:div w:id="1801533399">
          <w:marLeft w:val="0"/>
          <w:marRight w:val="0"/>
          <w:marTop w:val="240"/>
          <w:marBottom w:val="0"/>
          <w:divBdr>
            <w:top w:val="none" w:sz="0" w:space="0" w:color="auto"/>
            <w:left w:val="none" w:sz="0" w:space="0" w:color="auto"/>
            <w:bottom w:val="none" w:sz="0" w:space="0" w:color="auto"/>
            <w:right w:val="none" w:sz="0" w:space="0" w:color="auto"/>
          </w:divBdr>
        </w:div>
        <w:div w:id="1357001072">
          <w:marLeft w:val="0"/>
          <w:marRight w:val="0"/>
          <w:marTop w:val="240"/>
          <w:marBottom w:val="0"/>
          <w:divBdr>
            <w:top w:val="none" w:sz="0" w:space="0" w:color="auto"/>
            <w:left w:val="none" w:sz="0" w:space="0" w:color="auto"/>
            <w:bottom w:val="none" w:sz="0" w:space="0" w:color="auto"/>
            <w:right w:val="none" w:sz="0" w:space="0" w:color="auto"/>
          </w:divBdr>
        </w:div>
        <w:div w:id="531764940">
          <w:marLeft w:val="0"/>
          <w:marRight w:val="0"/>
          <w:marTop w:val="240"/>
          <w:marBottom w:val="0"/>
          <w:divBdr>
            <w:top w:val="none" w:sz="0" w:space="0" w:color="auto"/>
            <w:left w:val="none" w:sz="0" w:space="0" w:color="auto"/>
            <w:bottom w:val="none" w:sz="0" w:space="0" w:color="auto"/>
            <w:right w:val="none" w:sz="0" w:space="0" w:color="auto"/>
          </w:divBdr>
        </w:div>
        <w:div w:id="619075371">
          <w:marLeft w:val="0"/>
          <w:marRight w:val="0"/>
          <w:marTop w:val="240"/>
          <w:marBottom w:val="0"/>
          <w:divBdr>
            <w:top w:val="none" w:sz="0" w:space="0" w:color="auto"/>
            <w:left w:val="none" w:sz="0" w:space="0" w:color="auto"/>
            <w:bottom w:val="none" w:sz="0" w:space="0" w:color="auto"/>
            <w:right w:val="none" w:sz="0" w:space="0" w:color="auto"/>
          </w:divBdr>
        </w:div>
        <w:div w:id="793258728">
          <w:marLeft w:val="0"/>
          <w:marRight w:val="0"/>
          <w:marTop w:val="240"/>
          <w:marBottom w:val="0"/>
          <w:divBdr>
            <w:top w:val="none" w:sz="0" w:space="0" w:color="auto"/>
            <w:left w:val="none" w:sz="0" w:space="0" w:color="auto"/>
            <w:bottom w:val="none" w:sz="0" w:space="0" w:color="auto"/>
            <w:right w:val="none" w:sz="0" w:space="0" w:color="auto"/>
          </w:divBdr>
        </w:div>
        <w:div w:id="458184306">
          <w:marLeft w:val="0"/>
          <w:marRight w:val="0"/>
          <w:marTop w:val="240"/>
          <w:marBottom w:val="0"/>
          <w:divBdr>
            <w:top w:val="none" w:sz="0" w:space="0" w:color="auto"/>
            <w:left w:val="none" w:sz="0" w:space="0" w:color="auto"/>
            <w:bottom w:val="none" w:sz="0" w:space="0" w:color="auto"/>
            <w:right w:val="none" w:sz="0" w:space="0" w:color="auto"/>
          </w:divBdr>
        </w:div>
        <w:div w:id="105778197">
          <w:marLeft w:val="0"/>
          <w:marRight w:val="0"/>
          <w:marTop w:val="240"/>
          <w:marBottom w:val="0"/>
          <w:divBdr>
            <w:top w:val="none" w:sz="0" w:space="0" w:color="auto"/>
            <w:left w:val="none" w:sz="0" w:space="0" w:color="auto"/>
            <w:bottom w:val="none" w:sz="0" w:space="0" w:color="auto"/>
            <w:right w:val="none" w:sz="0" w:space="0" w:color="auto"/>
          </w:divBdr>
        </w:div>
        <w:div w:id="12920219">
          <w:marLeft w:val="0"/>
          <w:marRight w:val="0"/>
          <w:marTop w:val="240"/>
          <w:marBottom w:val="0"/>
          <w:divBdr>
            <w:top w:val="none" w:sz="0" w:space="0" w:color="auto"/>
            <w:left w:val="none" w:sz="0" w:space="0" w:color="auto"/>
            <w:bottom w:val="none" w:sz="0" w:space="0" w:color="auto"/>
            <w:right w:val="none" w:sz="0" w:space="0" w:color="auto"/>
          </w:divBdr>
        </w:div>
        <w:div w:id="685328097">
          <w:marLeft w:val="0"/>
          <w:marRight w:val="0"/>
          <w:marTop w:val="240"/>
          <w:marBottom w:val="0"/>
          <w:divBdr>
            <w:top w:val="none" w:sz="0" w:space="0" w:color="auto"/>
            <w:left w:val="none" w:sz="0" w:space="0" w:color="auto"/>
            <w:bottom w:val="none" w:sz="0" w:space="0" w:color="auto"/>
            <w:right w:val="none" w:sz="0" w:space="0" w:color="auto"/>
          </w:divBdr>
        </w:div>
        <w:div w:id="1318803992">
          <w:marLeft w:val="0"/>
          <w:marRight w:val="0"/>
          <w:marTop w:val="240"/>
          <w:marBottom w:val="0"/>
          <w:divBdr>
            <w:top w:val="none" w:sz="0" w:space="0" w:color="auto"/>
            <w:left w:val="none" w:sz="0" w:space="0" w:color="auto"/>
            <w:bottom w:val="none" w:sz="0" w:space="0" w:color="auto"/>
            <w:right w:val="none" w:sz="0" w:space="0" w:color="auto"/>
          </w:divBdr>
        </w:div>
        <w:div w:id="1893880222">
          <w:marLeft w:val="0"/>
          <w:marRight w:val="0"/>
          <w:marTop w:val="240"/>
          <w:marBottom w:val="0"/>
          <w:divBdr>
            <w:top w:val="none" w:sz="0" w:space="0" w:color="auto"/>
            <w:left w:val="none" w:sz="0" w:space="0" w:color="auto"/>
            <w:bottom w:val="none" w:sz="0" w:space="0" w:color="auto"/>
            <w:right w:val="none" w:sz="0" w:space="0" w:color="auto"/>
          </w:divBdr>
        </w:div>
        <w:div w:id="710499016">
          <w:marLeft w:val="0"/>
          <w:marRight w:val="0"/>
          <w:marTop w:val="240"/>
          <w:marBottom w:val="0"/>
          <w:divBdr>
            <w:top w:val="none" w:sz="0" w:space="0" w:color="auto"/>
            <w:left w:val="none" w:sz="0" w:space="0" w:color="auto"/>
            <w:bottom w:val="none" w:sz="0" w:space="0" w:color="auto"/>
            <w:right w:val="none" w:sz="0" w:space="0" w:color="auto"/>
          </w:divBdr>
        </w:div>
        <w:div w:id="1246063824">
          <w:marLeft w:val="0"/>
          <w:marRight w:val="0"/>
          <w:marTop w:val="240"/>
          <w:marBottom w:val="0"/>
          <w:divBdr>
            <w:top w:val="none" w:sz="0" w:space="0" w:color="auto"/>
            <w:left w:val="none" w:sz="0" w:space="0" w:color="auto"/>
            <w:bottom w:val="none" w:sz="0" w:space="0" w:color="auto"/>
            <w:right w:val="none" w:sz="0" w:space="0" w:color="auto"/>
          </w:divBdr>
        </w:div>
        <w:div w:id="229970031">
          <w:marLeft w:val="0"/>
          <w:marRight w:val="0"/>
          <w:marTop w:val="240"/>
          <w:marBottom w:val="0"/>
          <w:divBdr>
            <w:top w:val="none" w:sz="0" w:space="0" w:color="auto"/>
            <w:left w:val="none" w:sz="0" w:space="0" w:color="auto"/>
            <w:bottom w:val="none" w:sz="0" w:space="0" w:color="auto"/>
            <w:right w:val="none" w:sz="0" w:space="0" w:color="auto"/>
          </w:divBdr>
        </w:div>
        <w:div w:id="223375269">
          <w:marLeft w:val="0"/>
          <w:marRight w:val="0"/>
          <w:marTop w:val="240"/>
          <w:marBottom w:val="0"/>
          <w:divBdr>
            <w:top w:val="none" w:sz="0" w:space="0" w:color="auto"/>
            <w:left w:val="none" w:sz="0" w:space="0" w:color="auto"/>
            <w:bottom w:val="none" w:sz="0" w:space="0" w:color="auto"/>
            <w:right w:val="none" w:sz="0" w:space="0" w:color="auto"/>
          </w:divBdr>
        </w:div>
        <w:div w:id="979922722">
          <w:marLeft w:val="0"/>
          <w:marRight w:val="0"/>
          <w:marTop w:val="240"/>
          <w:marBottom w:val="0"/>
          <w:divBdr>
            <w:top w:val="none" w:sz="0" w:space="0" w:color="auto"/>
            <w:left w:val="none" w:sz="0" w:space="0" w:color="auto"/>
            <w:bottom w:val="none" w:sz="0" w:space="0" w:color="auto"/>
            <w:right w:val="none" w:sz="0" w:space="0" w:color="auto"/>
          </w:divBdr>
        </w:div>
        <w:div w:id="527523651">
          <w:marLeft w:val="0"/>
          <w:marRight w:val="0"/>
          <w:marTop w:val="240"/>
          <w:marBottom w:val="0"/>
          <w:divBdr>
            <w:top w:val="none" w:sz="0" w:space="0" w:color="auto"/>
            <w:left w:val="none" w:sz="0" w:space="0" w:color="auto"/>
            <w:bottom w:val="none" w:sz="0" w:space="0" w:color="auto"/>
            <w:right w:val="none" w:sz="0" w:space="0" w:color="auto"/>
          </w:divBdr>
        </w:div>
        <w:div w:id="865141112">
          <w:marLeft w:val="0"/>
          <w:marRight w:val="0"/>
          <w:marTop w:val="240"/>
          <w:marBottom w:val="0"/>
          <w:divBdr>
            <w:top w:val="none" w:sz="0" w:space="0" w:color="auto"/>
            <w:left w:val="none" w:sz="0" w:space="0" w:color="auto"/>
            <w:bottom w:val="none" w:sz="0" w:space="0" w:color="auto"/>
            <w:right w:val="none" w:sz="0" w:space="0" w:color="auto"/>
          </w:divBdr>
        </w:div>
        <w:div w:id="1626234566">
          <w:marLeft w:val="0"/>
          <w:marRight w:val="0"/>
          <w:marTop w:val="240"/>
          <w:marBottom w:val="0"/>
          <w:divBdr>
            <w:top w:val="none" w:sz="0" w:space="0" w:color="auto"/>
            <w:left w:val="none" w:sz="0" w:space="0" w:color="auto"/>
            <w:bottom w:val="none" w:sz="0" w:space="0" w:color="auto"/>
            <w:right w:val="none" w:sz="0" w:space="0" w:color="auto"/>
          </w:divBdr>
        </w:div>
        <w:div w:id="102503579">
          <w:marLeft w:val="0"/>
          <w:marRight w:val="0"/>
          <w:marTop w:val="240"/>
          <w:marBottom w:val="0"/>
          <w:divBdr>
            <w:top w:val="none" w:sz="0" w:space="0" w:color="auto"/>
            <w:left w:val="none" w:sz="0" w:space="0" w:color="auto"/>
            <w:bottom w:val="none" w:sz="0" w:space="0" w:color="auto"/>
            <w:right w:val="none" w:sz="0" w:space="0" w:color="auto"/>
          </w:divBdr>
        </w:div>
        <w:div w:id="517501359">
          <w:marLeft w:val="0"/>
          <w:marRight w:val="0"/>
          <w:marTop w:val="240"/>
          <w:marBottom w:val="0"/>
          <w:divBdr>
            <w:top w:val="none" w:sz="0" w:space="0" w:color="auto"/>
            <w:left w:val="none" w:sz="0" w:space="0" w:color="auto"/>
            <w:bottom w:val="none" w:sz="0" w:space="0" w:color="auto"/>
            <w:right w:val="none" w:sz="0" w:space="0" w:color="auto"/>
          </w:divBdr>
        </w:div>
        <w:div w:id="1797529505">
          <w:marLeft w:val="0"/>
          <w:marRight w:val="0"/>
          <w:marTop w:val="240"/>
          <w:marBottom w:val="0"/>
          <w:divBdr>
            <w:top w:val="none" w:sz="0" w:space="0" w:color="auto"/>
            <w:left w:val="none" w:sz="0" w:space="0" w:color="auto"/>
            <w:bottom w:val="none" w:sz="0" w:space="0" w:color="auto"/>
            <w:right w:val="none" w:sz="0" w:space="0" w:color="auto"/>
          </w:divBdr>
        </w:div>
        <w:div w:id="1921255242">
          <w:marLeft w:val="0"/>
          <w:marRight w:val="0"/>
          <w:marTop w:val="240"/>
          <w:marBottom w:val="0"/>
          <w:divBdr>
            <w:top w:val="none" w:sz="0" w:space="0" w:color="auto"/>
            <w:left w:val="none" w:sz="0" w:space="0" w:color="auto"/>
            <w:bottom w:val="none" w:sz="0" w:space="0" w:color="auto"/>
            <w:right w:val="none" w:sz="0" w:space="0" w:color="auto"/>
          </w:divBdr>
        </w:div>
        <w:div w:id="445778243">
          <w:marLeft w:val="0"/>
          <w:marRight w:val="0"/>
          <w:marTop w:val="240"/>
          <w:marBottom w:val="0"/>
          <w:divBdr>
            <w:top w:val="none" w:sz="0" w:space="0" w:color="auto"/>
            <w:left w:val="none" w:sz="0" w:space="0" w:color="auto"/>
            <w:bottom w:val="none" w:sz="0" w:space="0" w:color="auto"/>
            <w:right w:val="none" w:sz="0" w:space="0" w:color="auto"/>
          </w:divBdr>
        </w:div>
        <w:div w:id="1766341300">
          <w:marLeft w:val="0"/>
          <w:marRight w:val="0"/>
          <w:marTop w:val="240"/>
          <w:marBottom w:val="0"/>
          <w:divBdr>
            <w:top w:val="none" w:sz="0" w:space="0" w:color="auto"/>
            <w:left w:val="none" w:sz="0" w:space="0" w:color="auto"/>
            <w:bottom w:val="none" w:sz="0" w:space="0" w:color="auto"/>
            <w:right w:val="none" w:sz="0" w:space="0" w:color="auto"/>
          </w:divBdr>
        </w:div>
        <w:div w:id="878903375">
          <w:marLeft w:val="0"/>
          <w:marRight w:val="0"/>
          <w:marTop w:val="240"/>
          <w:marBottom w:val="0"/>
          <w:divBdr>
            <w:top w:val="none" w:sz="0" w:space="0" w:color="auto"/>
            <w:left w:val="none" w:sz="0" w:space="0" w:color="auto"/>
            <w:bottom w:val="none" w:sz="0" w:space="0" w:color="auto"/>
            <w:right w:val="none" w:sz="0" w:space="0" w:color="auto"/>
          </w:divBdr>
        </w:div>
        <w:div w:id="1497653095">
          <w:marLeft w:val="0"/>
          <w:marRight w:val="0"/>
          <w:marTop w:val="240"/>
          <w:marBottom w:val="0"/>
          <w:divBdr>
            <w:top w:val="none" w:sz="0" w:space="0" w:color="auto"/>
            <w:left w:val="none" w:sz="0" w:space="0" w:color="auto"/>
            <w:bottom w:val="none" w:sz="0" w:space="0" w:color="auto"/>
            <w:right w:val="none" w:sz="0" w:space="0" w:color="auto"/>
          </w:divBdr>
        </w:div>
        <w:div w:id="601036809">
          <w:marLeft w:val="0"/>
          <w:marRight w:val="0"/>
          <w:marTop w:val="240"/>
          <w:marBottom w:val="0"/>
          <w:divBdr>
            <w:top w:val="none" w:sz="0" w:space="0" w:color="auto"/>
            <w:left w:val="none" w:sz="0" w:space="0" w:color="auto"/>
            <w:bottom w:val="none" w:sz="0" w:space="0" w:color="auto"/>
            <w:right w:val="none" w:sz="0" w:space="0" w:color="auto"/>
          </w:divBdr>
        </w:div>
        <w:div w:id="725572218">
          <w:marLeft w:val="0"/>
          <w:marRight w:val="0"/>
          <w:marTop w:val="240"/>
          <w:marBottom w:val="0"/>
          <w:divBdr>
            <w:top w:val="none" w:sz="0" w:space="0" w:color="auto"/>
            <w:left w:val="none" w:sz="0" w:space="0" w:color="auto"/>
            <w:bottom w:val="none" w:sz="0" w:space="0" w:color="auto"/>
            <w:right w:val="none" w:sz="0" w:space="0" w:color="auto"/>
          </w:divBdr>
        </w:div>
        <w:div w:id="276645595">
          <w:marLeft w:val="0"/>
          <w:marRight w:val="0"/>
          <w:marTop w:val="240"/>
          <w:marBottom w:val="0"/>
          <w:divBdr>
            <w:top w:val="none" w:sz="0" w:space="0" w:color="auto"/>
            <w:left w:val="none" w:sz="0" w:space="0" w:color="auto"/>
            <w:bottom w:val="none" w:sz="0" w:space="0" w:color="auto"/>
            <w:right w:val="none" w:sz="0" w:space="0" w:color="auto"/>
          </w:divBdr>
        </w:div>
        <w:div w:id="1616398780">
          <w:marLeft w:val="0"/>
          <w:marRight w:val="0"/>
          <w:marTop w:val="240"/>
          <w:marBottom w:val="0"/>
          <w:divBdr>
            <w:top w:val="none" w:sz="0" w:space="0" w:color="auto"/>
            <w:left w:val="none" w:sz="0" w:space="0" w:color="auto"/>
            <w:bottom w:val="none" w:sz="0" w:space="0" w:color="auto"/>
            <w:right w:val="none" w:sz="0" w:space="0" w:color="auto"/>
          </w:divBdr>
        </w:div>
        <w:div w:id="1100570120">
          <w:marLeft w:val="0"/>
          <w:marRight w:val="0"/>
          <w:marTop w:val="240"/>
          <w:marBottom w:val="0"/>
          <w:divBdr>
            <w:top w:val="none" w:sz="0" w:space="0" w:color="auto"/>
            <w:left w:val="none" w:sz="0" w:space="0" w:color="auto"/>
            <w:bottom w:val="none" w:sz="0" w:space="0" w:color="auto"/>
            <w:right w:val="none" w:sz="0" w:space="0" w:color="auto"/>
          </w:divBdr>
        </w:div>
        <w:div w:id="1954746936">
          <w:marLeft w:val="0"/>
          <w:marRight w:val="0"/>
          <w:marTop w:val="240"/>
          <w:marBottom w:val="0"/>
          <w:divBdr>
            <w:top w:val="none" w:sz="0" w:space="0" w:color="auto"/>
            <w:left w:val="none" w:sz="0" w:space="0" w:color="auto"/>
            <w:bottom w:val="none" w:sz="0" w:space="0" w:color="auto"/>
            <w:right w:val="none" w:sz="0" w:space="0" w:color="auto"/>
          </w:divBdr>
        </w:div>
        <w:div w:id="183981877">
          <w:marLeft w:val="0"/>
          <w:marRight w:val="0"/>
          <w:marTop w:val="240"/>
          <w:marBottom w:val="0"/>
          <w:divBdr>
            <w:top w:val="none" w:sz="0" w:space="0" w:color="auto"/>
            <w:left w:val="none" w:sz="0" w:space="0" w:color="auto"/>
            <w:bottom w:val="none" w:sz="0" w:space="0" w:color="auto"/>
            <w:right w:val="none" w:sz="0" w:space="0" w:color="auto"/>
          </w:divBdr>
        </w:div>
        <w:div w:id="822703494">
          <w:marLeft w:val="0"/>
          <w:marRight w:val="0"/>
          <w:marTop w:val="240"/>
          <w:marBottom w:val="0"/>
          <w:divBdr>
            <w:top w:val="none" w:sz="0" w:space="0" w:color="auto"/>
            <w:left w:val="none" w:sz="0" w:space="0" w:color="auto"/>
            <w:bottom w:val="none" w:sz="0" w:space="0" w:color="auto"/>
            <w:right w:val="none" w:sz="0" w:space="0" w:color="auto"/>
          </w:divBdr>
        </w:div>
        <w:div w:id="856044958">
          <w:marLeft w:val="0"/>
          <w:marRight w:val="0"/>
          <w:marTop w:val="240"/>
          <w:marBottom w:val="0"/>
          <w:divBdr>
            <w:top w:val="none" w:sz="0" w:space="0" w:color="auto"/>
            <w:left w:val="none" w:sz="0" w:space="0" w:color="auto"/>
            <w:bottom w:val="none" w:sz="0" w:space="0" w:color="auto"/>
            <w:right w:val="none" w:sz="0" w:space="0" w:color="auto"/>
          </w:divBdr>
        </w:div>
        <w:div w:id="423578034">
          <w:marLeft w:val="0"/>
          <w:marRight w:val="0"/>
          <w:marTop w:val="240"/>
          <w:marBottom w:val="0"/>
          <w:divBdr>
            <w:top w:val="none" w:sz="0" w:space="0" w:color="auto"/>
            <w:left w:val="none" w:sz="0" w:space="0" w:color="auto"/>
            <w:bottom w:val="none" w:sz="0" w:space="0" w:color="auto"/>
            <w:right w:val="none" w:sz="0" w:space="0" w:color="auto"/>
          </w:divBdr>
        </w:div>
        <w:div w:id="1273587157">
          <w:marLeft w:val="0"/>
          <w:marRight w:val="0"/>
          <w:marTop w:val="240"/>
          <w:marBottom w:val="0"/>
          <w:divBdr>
            <w:top w:val="none" w:sz="0" w:space="0" w:color="auto"/>
            <w:left w:val="none" w:sz="0" w:space="0" w:color="auto"/>
            <w:bottom w:val="none" w:sz="0" w:space="0" w:color="auto"/>
            <w:right w:val="none" w:sz="0" w:space="0" w:color="auto"/>
          </w:divBdr>
        </w:div>
        <w:div w:id="1285190391">
          <w:marLeft w:val="0"/>
          <w:marRight w:val="0"/>
          <w:marTop w:val="240"/>
          <w:marBottom w:val="0"/>
          <w:divBdr>
            <w:top w:val="none" w:sz="0" w:space="0" w:color="auto"/>
            <w:left w:val="none" w:sz="0" w:space="0" w:color="auto"/>
            <w:bottom w:val="none" w:sz="0" w:space="0" w:color="auto"/>
            <w:right w:val="none" w:sz="0" w:space="0" w:color="auto"/>
          </w:divBdr>
        </w:div>
        <w:div w:id="498009461">
          <w:marLeft w:val="0"/>
          <w:marRight w:val="0"/>
          <w:marTop w:val="240"/>
          <w:marBottom w:val="0"/>
          <w:divBdr>
            <w:top w:val="none" w:sz="0" w:space="0" w:color="auto"/>
            <w:left w:val="none" w:sz="0" w:space="0" w:color="auto"/>
            <w:bottom w:val="none" w:sz="0" w:space="0" w:color="auto"/>
            <w:right w:val="none" w:sz="0" w:space="0" w:color="auto"/>
          </w:divBdr>
        </w:div>
        <w:div w:id="1565989642">
          <w:marLeft w:val="0"/>
          <w:marRight w:val="0"/>
          <w:marTop w:val="240"/>
          <w:marBottom w:val="0"/>
          <w:divBdr>
            <w:top w:val="none" w:sz="0" w:space="0" w:color="auto"/>
            <w:left w:val="none" w:sz="0" w:space="0" w:color="auto"/>
            <w:bottom w:val="none" w:sz="0" w:space="0" w:color="auto"/>
            <w:right w:val="none" w:sz="0" w:space="0" w:color="auto"/>
          </w:divBdr>
        </w:div>
        <w:div w:id="1313682391">
          <w:marLeft w:val="0"/>
          <w:marRight w:val="0"/>
          <w:marTop w:val="240"/>
          <w:marBottom w:val="0"/>
          <w:divBdr>
            <w:top w:val="none" w:sz="0" w:space="0" w:color="auto"/>
            <w:left w:val="none" w:sz="0" w:space="0" w:color="auto"/>
            <w:bottom w:val="none" w:sz="0" w:space="0" w:color="auto"/>
            <w:right w:val="none" w:sz="0" w:space="0" w:color="auto"/>
          </w:divBdr>
        </w:div>
        <w:div w:id="1614678070">
          <w:marLeft w:val="0"/>
          <w:marRight w:val="0"/>
          <w:marTop w:val="240"/>
          <w:marBottom w:val="0"/>
          <w:divBdr>
            <w:top w:val="none" w:sz="0" w:space="0" w:color="auto"/>
            <w:left w:val="none" w:sz="0" w:space="0" w:color="auto"/>
            <w:bottom w:val="none" w:sz="0" w:space="0" w:color="auto"/>
            <w:right w:val="none" w:sz="0" w:space="0" w:color="auto"/>
          </w:divBdr>
        </w:div>
        <w:div w:id="2040886265">
          <w:marLeft w:val="0"/>
          <w:marRight w:val="0"/>
          <w:marTop w:val="240"/>
          <w:marBottom w:val="0"/>
          <w:divBdr>
            <w:top w:val="none" w:sz="0" w:space="0" w:color="auto"/>
            <w:left w:val="none" w:sz="0" w:space="0" w:color="auto"/>
            <w:bottom w:val="none" w:sz="0" w:space="0" w:color="auto"/>
            <w:right w:val="none" w:sz="0" w:space="0" w:color="auto"/>
          </w:divBdr>
        </w:div>
        <w:div w:id="1274358726">
          <w:marLeft w:val="0"/>
          <w:marRight w:val="0"/>
          <w:marTop w:val="240"/>
          <w:marBottom w:val="0"/>
          <w:divBdr>
            <w:top w:val="none" w:sz="0" w:space="0" w:color="auto"/>
            <w:left w:val="none" w:sz="0" w:space="0" w:color="auto"/>
            <w:bottom w:val="none" w:sz="0" w:space="0" w:color="auto"/>
            <w:right w:val="none" w:sz="0" w:space="0" w:color="auto"/>
          </w:divBdr>
        </w:div>
        <w:div w:id="1422334650">
          <w:marLeft w:val="0"/>
          <w:marRight w:val="0"/>
          <w:marTop w:val="240"/>
          <w:marBottom w:val="0"/>
          <w:divBdr>
            <w:top w:val="none" w:sz="0" w:space="0" w:color="auto"/>
            <w:left w:val="none" w:sz="0" w:space="0" w:color="auto"/>
            <w:bottom w:val="none" w:sz="0" w:space="0" w:color="auto"/>
            <w:right w:val="none" w:sz="0" w:space="0" w:color="auto"/>
          </w:divBdr>
        </w:div>
        <w:div w:id="1924874353">
          <w:marLeft w:val="0"/>
          <w:marRight w:val="0"/>
          <w:marTop w:val="240"/>
          <w:marBottom w:val="0"/>
          <w:divBdr>
            <w:top w:val="none" w:sz="0" w:space="0" w:color="auto"/>
            <w:left w:val="none" w:sz="0" w:space="0" w:color="auto"/>
            <w:bottom w:val="none" w:sz="0" w:space="0" w:color="auto"/>
            <w:right w:val="none" w:sz="0" w:space="0" w:color="auto"/>
          </w:divBdr>
        </w:div>
        <w:div w:id="1002586974">
          <w:marLeft w:val="0"/>
          <w:marRight w:val="0"/>
          <w:marTop w:val="240"/>
          <w:marBottom w:val="0"/>
          <w:divBdr>
            <w:top w:val="none" w:sz="0" w:space="0" w:color="auto"/>
            <w:left w:val="none" w:sz="0" w:space="0" w:color="auto"/>
            <w:bottom w:val="none" w:sz="0" w:space="0" w:color="auto"/>
            <w:right w:val="none" w:sz="0" w:space="0" w:color="auto"/>
          </w:divBdr>
        </w:div>
        <w:div w:id="279266089">
          <w:marLeft w:val="0"/>
          <w:marRight w:val="0"/>
          <w:marTop w:val="240"/>
          <w:marBottom w:val="0"/>
          <w:divBdr>
            <w:top w:val="none" w:sz="0" w:space="0" w:color="auto"/>
            <w:left w:val="none" w:sz="0" w:space="0" w:color="auto"/>
            <w:bottom w:val="none" w:sz="0" w:space="0" w:color="auto"/>
            <w:right w:val="none" w:sz="0" w:space="0" w:color="auto"/>
          </w:divBdr>
        </w:div>
        <w:div w:id="322975665">
          <w:marLeft w:val="0"/>
          <w:marRight w:val="0"/>
          <w:marTop w:val="240"/>
          <w:marBottom w:val="0"/>
          <w:divBdr>
            <w:top w:val="none" w:sz="0" w:space="0" w:color="auto"/>
            <w:left w:val="none" w:sz="0" w:space="0" w:color="auto"/>
            <w:bottom w:val="none" w:sz="0" w:space="0" w:color="auto"/>
            <w:right w:val="none" w:sz="0" w:space="0" w:color="auto"/>
          </w:divBdr>
        </w:div>
        <w:div w:id="499545002">
          <w:marLeft w:val="0"/>
          <w:marRight w:val="0"/>
          <w:marTop w:val="240"/>
          <w:marBottom w:val="0"/>
          <w:divBdr>
            <w:top w:val="none" w:sz="0" w:space="0" w:color="auto"/>
            <w:left w:val="none" w:sz="0" w:space="0" w:color="auto"/>
            <w:bottom w:val="none" w:sz="0" w:space="0" w:color="auto"/>
            <w:right w:val="none" w:sz="0" w:space="0" w:color="auto"/>
          </w:divBdr>
        </w:div>
        <w:div w:id="1858883558">
          <w:marLeft w:val="0"/>
          <w:marRight w:val="0"/>
          <w:marTop w:val="240"/>
          <w:marBottom w:val="0"/>
          <w:divBdr>
            <w:top w:val="none" w:sz="0" w:space="0" w:color="auto"/>
            <w:left w:val="none" w:sz="0" w:space="0" w:color="auto"/>
            <w:bottom w:val="none" w:sz="0" w:space="0" w:color="auto"/>
            <w:right w:val="none" w:sz="0" w:space="0" w:color="auto"/>
          </w:divBdr>
        </w:div>
        <w:div w:id="1191644774">
          <w:marLeft w:val="0"/>
          <w:marRight w:val="0"/>
          <w:marTop w:val="240"/>
          <w:marBottom w:val="0"/>
          <w:divBdr>
            <w:top w:val="none" w:sz="0" w:space="0" w:color="auto"/>
            <w:left w:val="none" w:sz="0" w:space="0" w:color="auto"/>
            <w:bottom w:val="none" w:sz="0" w:space="0" w:color="auto"/>
            <w:right w:val="none" w:sz="0" w:space="0" w:color="auto"/>
          </w:divBdr>
        </w:div>
        <w:div w:id="1790860007">
          <w:marLeft w:val="0"/>
          <w:marRight w:val="0"/>
          <w:marTop w:val="240"/>
          <w:marBottom w:val="0"/>
          <w:divBdr>
            <w:top w:val="none" w:sz="0" w:space="0" w:color="auto"/>
            <w:left w:val="none" w:sz="0" w:space="0" w:color="auto"/>
            <w:bottom w:val="none" w:sz="0" w:space="0" w:color="auto"/>
            <w:right w:val="none" w:sz="0" w:space="0" w:color="auto"/>
          </w:divBdr>
        </w:div>
        <w:div w:id="1862665438">
          <w:marLeft w:val="0"/>
          <w:marRight w:val="0"/>
          <w:marTop w:val="240"/>
          <w:marBottom w:val="0"/>
          <w:divBdr>
            <w:top w:val="none" w:sz="0" w:space="0" w:color="auto"/>
            <w:left w:val="none" w:sz="0" w:space="0" w:color="auto"/>
            <w:bottom w:val="none" w:sz="0" w:space="0" w:color="auto"/>
            <w:right w:val="none" w:sz="0" w:space="0" w:color="auto"/>
          </w:divBdr>
        </w:div>
        <w:div w:id="1302228312">
          <w:marLeft w:val="0"/>
          <w:marRight w:val="0"/>
          <w:marTop w:val="240"/>
          <w:marBottom w:val="0"/>
          <w:divBdr>
            <w:top w:val="none" w:sz="0" w:space="0" w:color="auto"/>
            <w:left w:val="none" w:sz="0" w:space="0" w:color="auto"/>
            <w:bottom w:val="none" w:sz="0" w:space="0" w:color="auto"/>
            <w:right w:val="none" w:sz="0" w:space="0" w:color="auto"/>
          </w:divBdr>
        </w:div>
        <w:div w:id="2007904254">
          <w:marLeft w:val="0"/>
          <w:marRight w:val="0"/>
          <w:marTop w:val="240"/>
          <w:marBottom w:val="0"/>
          <w:divBdr>
            <w:top w:val="none" w:sz="0" w:space="0" w:color="auto"/>
            <w:left w:val="none" w:sz="0" w:space="0" w:color="auto"/>
            <w:bottom w:val="none" w:sz="0" w:space="0" w:color="auto"/>
            <w:right w:val="none" w:sz="0" w:space="0" w:color="auto"/>
          </w:divBdr>
        </w:div>
        <w:div w:id="882449101">
          <w:marLeft w:val="0"/>
          <w:marRight w:val="0"/>
          <w:marTop w:val="240"/>
          <w:marBottom w:val="0"/>
          <w:divBdr>
            <w:top w:val="none" w:sz="0" w:space="0" w:color="auto"/>
            <w:left w:val="none" w:sz="0" w:space="0" w:color="auto"/>
            <w:bottom w:val="none" w:sz="0" w:space="0" w:color="auto"/>
            <w:right w:val="none" w:sz="0" w:space="0" w:color="auto"/>
          </w:divBdr>
        </w:div>
        <w:div w:id="853688672">
          <w:marLeft w:val="0"/>
          <w:marRight w:val="0"/>
          <w:marTop w:val="240"/>
          <w:marBottom w:val="0"/>
          <w:divBdr>
            <w:top w:val="none" w:sz="0" w:space="0" w:color="auto"/>
            <w:left w:val="none" w:sz="0" w:space="0" w:color="auto"/>
            <w:bottom w:val="none" w:sz="0" w:space="0" w:color="auto"/>
            <w:right w:val="none" w:sz="0" w:space="0" w:color="auto"/>
          </w:divBdr>
        </w:div>
        <w:div w:id="260456075">
          <w:marLeft w:val="0"/>
          <w:marRight w:val="0"/>
          <w:marTop w:val="240"/>
          <w:marBottom w:val="0"/>
          <w:divBdr>
            <w:top w:val="none" w:sz="0" w:space="0" w:color="auto"/>
            <w:left w:val="none" w:sz="0" w:space="0" w:color="auto"/>
            <w:bottom w:val="none" w:sz="0" w:space="0" w:color="auto"/>
            <w:right w:val="none" w:sz="0" w:space="0" w:color="auto"/>
          </w:divBdr>
        </w:div>
        <w:div w:id="12460883">
          <w:marLeft w:val="0"/>
          <w:marRight w:val="0"/>
          <w:marTop w:val="240"/>
          <w:marBottom w:val="0"/>
          <w:divBdr>
            <w:top w:val="none" w:sz="0" w:space="0" w:color="auto"/>
            <w:left w:val="none" w:sz="0" w:space="0" w:color="auto"/>
            <w:bottom w:val="none" w:sz="0" w:space="0" w:color="auto"/>
            <w:right w:val="none" w:sz="0" w:space="0" w:color="auto"/>
          </w:divBdr>
        </w:div>
        <w:div w:id="933170539">
          <w:marLeft w:val="0"/>
          <w:marRight w:val="0"/>
          <w:marTop w:val="240"/>
          <w:marBottom w:val="0"/>
          <w:divBdr>
            <w:top w:val="none" w:sz="0" w:space="0" w:color="auto"/>
            <w:left w:val="none" w:sz="0" w:space="0" w:color="auto"/>
            <w:bottom w:val="none" w:sz="0" w:space="0" w:color="auto"/>
            <w:right w:val="none" w:sz="0" w:space="0" w:color="auto"/>
          </w:divBdr>
        </w:div>
        <w:div w:id="1576432516">
          <w:marLeft w:val="0"/>
          <w:marRight w:val="0"/>
          <w:marTop w:val="240"/>
          <w:marBottom w:val="0"/>
          <w:divBdr>
            <w:top w:val="none" w:sz="0" w:space="0" w:color="auto"/>
            <w:left w:val="none" w:sz="0" w:space="0" w:color="auto"/>
            <w:bottom w:val="none" w:sz="0" w:space="0" w:color="auto"/>
            <w:right w:val="none" w:sz="0" w:space="0" w:color="auto"/>
          </w:divBdr>
        </w:div>
        <w:div w:id="1263995132">
          <w:marLeft w:val="0"/>
          <w:marRight w:val="0"/>
          <w:marTop w:val="240"/>
          <w:marBottom w:val="0"/>
          <w:divBdr>
            <w:top w:val="none" w:sz="0" w:space="0" w:color="auto"/>
            <w:left w:val="none" w:sz="0" w:space="0" w:color="auto"/>
            <w:bottom w:val="none" w:sz="0" w:space="0" w:color="auto"/>
            <w:right w:val="none" w:sz="0" w:space="0" w:color="auto"/>
          </w:divBdr>
        </w:div>
        <w:div w:id="968438456">
          <w:marLeft w:val="0"/>
          <w:marRight w:val="0"/>
          <w:marTop w:val="240"/>
          <w:marBottom w:val="0"/>
          <w:divBdr>
            <w:top w:val="none" w:sz="0" w:space="0" w:color="auto"/>
            <w:left w:val="none" w:sz="0" w:space="0" w:color="auto"/>
            <w:bottom w:val="none" w:sz="0" w:space="0" w:color="auto"/>
            <w:right w:val="none" w:sz="0" w:space="0" w:color="auto"/>
          </w:divBdr>
        </w:div>
        <w:div w:id="1315649109">
          <w:marLeft w:val="0"/>
          <w:marRight w:val="0"/>
          <w:marTop w:val="240"/>
          <w:marBottom w:val="0"/>
          <w:divBdr>
            <w:top w:val="none" w:sz="0" w:space="0" w:color="auto"/>
            <w:left w:val="none" w:sz="0" w:space="0" w:color="auto"/>
            <w:bottom w:val="none" w:sz="0" w:space="0" w:color="auto"/>
            <w:right w:val="none" w:sz="0" w:space="0" w:color="auto"/>
          </w:divBdr>
        </w:div>
        <w:div w:id="2000763748">
          <w:marLeft w:val="0"/>
          <w:marRight w:val="0"/>
          <w:marTop w:val="240"/>
          <w:marBottom w:val="0"/>
          <w:divBdr>
            <w:top w:val="none" w:sz="0" w:space="0" w:color="auto"/>
            <w:left w:val="none" w:sz="0" w:space="0" w:color="auto"/>
            <w:bottom w:val="none" w:sz="0" w:space="0" w:color="auto"/>
            <w:right w:val="none" w:sz="0" w:space="0" w:color="auto"/>
          </w:divBdr>
        </w:div>
        <w:div w:id="324626434">
          <w:marLeft w:val="0"/>
          <w:marRight w:val="0"/>
          <w:marTop w:val="240"/>
          <w:marBottom w:val="0"/>
          <w:divBdr>
            <w:top w:val="none" w:sz="0" w:space="0" w:color="auto"/>
            <w:left w:val="none" w:sz="0" w:space="0" w:color="auto"/>
            <w:bottom w:val="none" w:sz="0" w:space="0" w:color="auto"/>
            <w:right w:val="none" w:sz="0" w:space="0" w:color="auto"/>
          </w:divBdr>
        </w:div>
        <w:div w:id="708530557">
          <w:marLeft w:val="0"/>
          <w:marRight w:val="0"/>
          <w:marTop w:val="240"/>
          <w:marBottom w:val="0"/>
          <w:divBdr>
            <w:top w:val="none" w:sz="0" w:space="0" w:color="auto"/>
            <w:left w:val="none" w:sz="0" w:space="0" w:color="auto"/>
            <w:bottom w:val="none" w:sz="0" w:space="0" w:color="auto"/>
            <w:right w:val="none" w:sz="0" w:space="0" w:color="auto"/>
          </w:divBdr>
        </w:div>
        <w:div w:id="1274171750">
          <w:marLeft w:val="0"/>
          <w:marRight w:val="0"/>
          <w:marTop w:val="240"/>
          <w:marBottom w:val="0"/>
          <w:divBdr>
            <w:top w:val="none" w:sz="0" w:space="0" w:color="auto"/>
            <w:left w:val="none" w:sz="0" w:space="0" w:color="auto"/>
            <w:bottom w:val="none" w:sz="0" w:space="0" w:color="auto"/>
            <w:right w:val="none" w:sz="0" w:space="0" w:color="auto"/>
          </w:divBdr>
        </w:div>
        <w:div w:id="1481001329">
          <w:marLeft w:val="0"/>
          <w:marRight w:val="0"/>
          <w:marTop w:val="240"/>
          <w:marBottom w:val="0"/>
          <w:divBdr>
            <w:top w:val="none" w:sz="0" w:space="0" w:color="auto"/>
            <w:left w:val="none" w:sz="0" w:space="0" w:color="auto"/>
            <w:bottom w:val="none" w:sz="0" w:space="0" w:color="auto"/>
            <w:right w:val="none" w:sz="0" w:space="0" w:color="auto"/>
          </w:divBdr>
        </w:div>
        <w:div w:id="477767978">
          <w:marLeft w:val="0"/>
          <w:marRight w:val="0"/>
          <w:marTop w:val="240"/>
          <w:marBottom w:val="0"/>
          <w:divBdr>
            <w:top w:val="none" w:sz="0" w:space="0" w:color="auto"/>
            <w:left w:val="none" w:sz="0" w:space="0" w:color="auto"/>
            <w:bottom w:val="none" w:sz="0" w:space="0" w:color="auto"/>
            <w:right w:val="none" w:sz="0" w:space="0" w:color="auto"/>
          </w:divBdr>
        </w:div>
        <w:div w:id="1195535727">
          <w:marLeft w:val="0"/>
          <w:marRight w:val="0"/>
          <w:marTop w:val="240"/>
          <w:marBottom w:val="0"/>
          <w:divBdr>
            <w:top w:val="none" w:sz="0" w:space="0" w:color="auto"/>
            <w:left w:val="none" w:sz="0" w:space="0" w:color="auto"/>
            <w:bottom w:val="none" w:sz="0" w:space="0" w:color="auto"/>
            <w:right w:val="none" w:sz="0" w:space="0" w:color="auto"/>
          </w:divBdr>
        </w:div>
        <w:div w:id="1369988233">
          <w:marLeft w:val="0"/>
          <w:marRight w:val="0"/>
          <w:marTop w:val="240"/>
          <w:marBottom w:val="0"/>
          <w:divBdr>
            <w:top w:val="none" w:sz="0" w:space="0" w:color="auto"/>
            <w:left w:val="none" w:sz="0" w:space="0" w:color="auto"/>
            <w:bottom w:val="none" w:sz="0" w:space="0" w:color="auto"/>
            <w:right w:val="none" w:sz="0" w:space="0" w:color="auto"/>
          </w:divBdr>
        </w:div>
        <w:div w:id="628560593">
          <w:marLeft w:val="0"/>
          <w:marRight w:val="0"/>
          <w:marTop w:val="240"/>
          <w:marBottom w:val="0"/>
          <w:divBdr>
            <w:top w:val="none" w:sz="0" w:space="0" w:color="auto"/>
            <w:left w:val="none" w:sz="0" w:space="0" w:color="auto"/>
            <w:bottom w:val="none" w:sz="0" w:space="0" w:color="auto"/>
            <w:right w:val="none" w:sz="0" w:space="0" w:color="auto"/>
          </w:divBdr>
        </w:div>
        <w:div w:id="1780097774">
          <w:marLeft w:val="0"/>
          <w:marRight w:val="0"/>
          <w:marTop w:val="240"/>
          <w:marBottom w:val="0"/>
          <w:divBdr>
            <w:top w:val="none" w:sz="0" w:space="0" w:color="auto"/>
            <w:left w:val="none" w:sz="0" w:space="0" w:color="auto"/>
            <w:bottom w:val="none" w:sz="0" w:space="0" w:color="auto"/>
            <w:right w:val="none" w:sz="0" w:space="0" w:color="auto"/>
          </w:divBdr>
        </w:div>
        <w:div w:id="309335182">
          <w:marLeft w:val="0"/>
          <w:marRight w:val="0"/>
          <w:marTop w:val="240"/>
          <w:marBottom w:val="0"/>
          <w:divBdr>
            <w:top w:val="none" w:sz="0" w:space="0" w:color="auto"/>
            <w:left w:val="none" w:sz="0" w:space="0" w:color="auto"/>
            <w:bottom w:val="none" w:sz="0" w:space="0" w:color="auto"/>
            <w:right w:val="none" w:sz="0" w:space="0" w:color="auto"/>
          </w:divBdr>
        </w:div>
        <w:div w:id="743333895">
          <w:marLeft w:val="0"/>
          <w:marRight w:val="0"/>
          <w:marTop w:val="240"/>
          <w:marBottom w:val="0"/>
          <w:divBdr>
            <w:top w:val="none" w:sz="0" w:space="0" w:color="auto"/>
            <w:left w:val="none" w:sz="0" w:space="0" w:color="auto"/>
            <w:bottom w:val="none" w:sz="0" w:space="0" w:color="auto"/>
            <w:right w:val="none" w:sz="0" w:space="0" w:color="auto"/>
          </w:divBdr>
        </w:div>
        <w:div w:id="262541753">
          <w:marLeft w:val="0"/>
          <w:marRight w:val="0"/>
          <w:marTop w:val="240"/>
          <w:marBottom w:val="0"/>
          <w:divBdr>
            <w:top w:val="none" w:sz="0" w:space="0" w:color="auto"/>
            <w:left w:val="none" w:sz="0" w:space="0" w:color="auto"/>
            <w:bottom w:val="none" w:sz="0" w:space="0" w:color="auto"/>
            <w:right w:val="none" w:sz="0" w:space="0" w:color="auto"/>
          </w:divBdr>
        </w:div>
        <w:div w:id="2100520767">
          <w:marLeft w:val="0"/>
          <w:marRight w:val="0"/>
          <w:marTop w:val="240"/>
          <w:marBottom w:val="0"/>
          <w:divBdr>
            <w:top w:val="none" w:sz="0" w:space="0" w:color="auto"/>
            <w:left w:val="none" w:sz="0" w:space="0" w:color="auto"/>
            <w:bottom w:val="none" w:sz="0" w:space="0" w:color="auto"/>
            <w:right w:val="none" w:sz="0" w:space="0" w:color="auto"/>
          </w:divBdr>
        </w:div>
        <w:div w:id="316080684">
          <w:marLeft w:val="0"/>
          <w:marRight w:val="0"/>
          <w:marTop w:val="240"/>
          <w:marBottom w:val="0"/>
          <w:divBdr>
            <w:top w:val="none" w:sz="0" w:space="0" w:color="auto"/>
            <w:left w:val="none" w:sz="0" w:space="0" w:color="auto"/>
            <w:bottom w:val="none" w:sz="0" w:space="0" w:color="auto"/>
            <w:right w:val="none" w:sz="0" w:space="0" w:color="auto"/>
          </w:divBdr>
        </w:div>
        <w:div w:id="1451509296">
          <w:marLeft w:val="0"/>
          <w:marRight w:val="0"/>
          <w:marTop w:val="240"/>
          <w:marBottom w:val="0"/>
          <w:divBdr>
            <w:top w:val="none" w:sz="0" w:space="0" w:color="auto"/>
            <w:left w:val="none" w:sz="0" w:space="0" w:color="auto"/>
            <w:bottom w:val="none" w:sz="0" w:space="0" w:color="auto"/>
            <w:right w:val="none" w:sz="0" w:space="0" w:color="auto"/>
          </w:divBdr>
        </w:div>
        <w:div w:id="1176190298">
          <w:marLeft w:val="0"/>
          <w:marRight w:val="0"/>
          <w:marTop w:val="240"/>
          <w:marBottom w:val="0"/>
          <w:divBdr>
            <w:top w:val="none" w:sz="0" w:space="0" w:color="auto"/>
            <w:left w:val="none" w:sz="0" w:space="0" w:color="auto"/>
            <w:bottom w:val="none" w:sz="0" w:space="0" w:color="auto"/>
            <w:right w:val="none" w:sz="0" w:space="0" w:color="auto"/>
          </w:divBdr>
        </w:div>
        <w:div w:id="1122268062">
          <w:marLeft w:val="0"/>
          <w:marRight w:val="0"/>
          <w:marTop w:val="240"/>
          <w:marBottom w:val="0"/>
          <w:divBdr>
            <w:top w:val="none" w:sz="0" w:space="0" w:color="auto"/>
            <w:left w:val="none" w:sz="0" w:space="0" w:color="auto"/>
            <w:bottom w:val="none" w:sz="0" w:space="0" w:color="auto"/>
            <w:right w:val="none" w:sz="0" w:space="0" w:color="auto"/>
          </w:divBdr>
        </w:div>
        <w:div w:id="798913217">
          <w:marLeft w:val="0"/>
          <w:marRight w:val="0"/>
          <w:marTop w:val="240"/>
          <w:marBottom w:val="0"/>
          <w:divBdr>
            <w:top w:val="none" w:sz="0" w:space="0" w:color="auto"/>
            <w:left w:val="none" w:sz="0" w:space="0" w:color="auto"/>
            <w:bottom w:val="none" w:sz="0" w:space="0" w:color="auto"/>
            <w:right w:val="none" w:sz="0" w:space="0" w:color="auto"/>
          </w:divBdr>
        </w:div>
        <w:div w:id="309602027">
          <w:marLeft w:val="0"/>
          <w:marRight w:val="0"/>
          <w:marTop w:val="240"/>
          <w:marBottom w:val="0"/>
          <w:divBdr>
            <w:top w:val="none" w:sz="0" w:space="0" w:color="auto"/>
            <w:left w:val="none" w:sz="0" w:space="0" w:color="auto"/>
            <w:bottom w:val="none" w:sz="0" w:space="0" w:color="auto"/>
            <w:right w:val="none" w:sz="0" w:space="0" w:color="auto"/>
          </w:divBdr>
        </w:div>
        <w:div w:id="466049680">
          <w:marLeft w:val="0"/>
          <w:marRight w:val="0"/>
          <w:marTop w:val="240"/>
          <w:marBottom w:val="0"/>
          <w:divBdr>
            <w:top w:val="none" w:sz="0" w:space="0" w:color="auto"/>
            <w:left w:val="none" w:sz="0" w:space="0" w:color="auto"/>
            <w:bottom w:val="none" w:sz="0" w:space="0" w:color="auto"/>
            <w:right w:val="none" w:sz="0" w:space="0" w:color="auto"/>
          </w:divBdr>
        </w:div>
        <w:div w:id="2010984402">
          <w:marLeft w:val="0"/>
          <w:marRight w:val="0"/>
          <w:marTop w:val="240"/>
          <w:marBottom w:val="0"/>
          <w:divBdr>
            <w:top w:val="none" w:sz="0" w:space="0" w:color="auto"/>
            <w:left w:val="none" w:sz="0" w:space="0" w:color="auto"/>
            <w:bottom w:val="none" w:sz="0" w:space="0" w:color="auto"/>
            <w:right w:val="none" w:sz="0" w:space="0" w:color="auto"/>
          </w:divBdr>
        </w:div>
        <w:div w:id="693773289">
          <w:marLeft w:val="0"/>
          <w:marRight w:val="0"/>
          <w:marTop w:val="240"/>
          <w:marBottom w:val="0"/>
          <w:divBdr>
            <w:top w:val="none" w:sz="0" w:space="0" w:color="auto"/>
            <w:left w:val="none" w:sz="0" w:space="0" w:color="auto"/>
            <w:bottom w:val="none" w:sz="0" w:space="0" w:color="auto"/>
            <w:right w:val="none" w:sz="0" w:space="0" w:color="auto"/>
          </w:divBdr>
        </w:div>
        <w:div w:id="766342994">
          <w:marLeft w:val="0"/>
          <w:marRight w:val="0"/>
          <w:marTop w:val="240"/>
          <w:marBottom w:val="0"/>
          <w:divBdr>
            <w:top w:val="none" w:sz="0" w:space="0" w:color="auto"/>
            <w:left w:val="none" w:sz="0" w:space="0" w:color="auto"/>
            <w:bottom w:val="none" w:sz="0" w:space="0" w:color="auto"/>
            <w:right w:val="none" w:sz="0" w:space="0" w:color="auto"/>
          </w:divBdr>
        </w:div>
        <w:div w:id="731120757">
          <w:marLeft w:val="0"/>
          <w:marRight w:val="0"/>
          <w:marTop w:val="240"/>
          <w:marBottom w:val="0"/>
          <w:divBdr>
            <w:top w:val="none" w:sz="0" w:space="0" w:color="auto"/>
            <w:left w:val="none" w:sz="0" w:space="0" w:color="auto"/>
            <w:bottom w:val="none" w:sz="0" w:space="0" w:color="auto"/>
            <w:right w:val="none" w:sz="0" w:space="0" w:color="auto"/>
          </w:divBdr>
        </w:div>
        <w:div w:id="207689727">
          <w:marLeft w:val="0"/>
          <w:marRight w:val="0"/>
          <w:marTop w:val="240"/>
          <w:marBottom w:val="0"/>
          <w:divBdr>
            <w:top w:val="none" w:sz="0" w:space="0" w:color="auto"/>
            <w:left w:val="none" w:sz="0" w:space="0" w:color="auto"/>
            <w:bottom w:val="none" w:sz="0" w:space="0" w:color="auto"/>
            <w:right w:val="none" w:sz="0" w:space="0" w:color="auto"/>
          </w:divBdr>
        </w:div>
        <w:div w:id="584850564">
          <w:marLeft w:val="0"/>
          <w:marRight w:val="0"/>
          <w:marTop w:val="240"/>
          <w:marBottom w:val="0"/>
          <w:divBdr>
            <w:top w:val="none" w:sz="0" w:space="0" w:color="auto"/>
            <w:left w:val="none" w:sz="0" w:space="0" w:color="auto"/>
            <w:bottom w:val="none" w:sz="0" w:space="0" w:color="auto"/>
            <w:right w:val="none" w:sz="0" w:space="0" w:color="auto"/>
          </w:divBdr>
        </w:div>
        <w:div w:id="221525541">
          <w:marLeft w:val="0"/>
          <w:marRight w:val="0"/>
          <w:marTop w:val="240"/>
          <w:marBottom w:val="0"/>
          <w:divBdr>
            <w:top w:val="none" w:sz="0" w:space="0" w:color="auto"/>
            <w:left w:val="none" w:sz="0" w:space="0" w:color="auto"/>
            <w:bottom w:val="none" w:sz="0" w:space="0" w:color="auto"/>
            <w:right w:val="none" w:sz="0" w:space="0" w:color="auto"/>
          </w:divBdr>
        </w:div>
        <w:div w:id="1070424854">
          <w:marLeft w:val="0"/>
          <w:marRight w:val="0"/>
          <w:marTop w:val="240"/>
          <w:marBottom w:val="0"/>
          <w:divBdr>
            <w:top w:val="none" w:sz="0" w:space="0" w:color="auto"/>
            <w:left w:val="none" w:sz="0" w:space="0" w:color="auto"/>
            <w:bottom w:val="none" w:sz="0" w:space="0" w:color="auto"/>
            <w:right w:val="none" w:sz="0" w:space="0" w:color="auto"/>
          </w:divBdr>
        </w:div>
        <w:div w:id="1515533592">
          <w:marLeft w:val="0"/>
          <w:marRight w:val="0"/>
          <w:marTop w:val="240"/>
          <w:marBottom w:val="0"/>
          <w:divBdr>
            <w:top w:val="none" w:sz="0" w:space="0" w:color="auto"/>
            <w:left w:val="none" w:sz="0" w:space="0" w:color="auto"/>
            <w:bottom w:val="none" w:sz="0" w:space="0" w:color="auto"/>
            <w:right w:val="none" w:sz="0" w:space="0" w:color="auto"/>
          </w:divBdr>
        </w:div>
        <w:div w:id="1631745350">
          <w:marLeft w:val="0"/>
          <w:marRight w:val="0"/>
          <w:marTop w:val="240"/>
          <w:marBottom w:val="0"/>
          <w:divBdr>
            <w:top w:val="none" w:sz="0" w:space="0" w:color="auto"/>
            <w:left w:val="none" w:sz="0" w:space="0" w:color="auto"/>
            <w:bottom w:val="none" w:sz="0" w:space="0" w:color="auto"/>
            <w:right w:val="none" w:sz="0" w:space="0" w:color="auto"/>
          </w:divBdr>
        </w:div>
        <w:div w:id="594094395">
          <w:marLeft w:val="0"/>
          <w:marRight w:val="0"/>
          <w:marTop w:val="240"/>
          <w:marBottom w:val="0"/>
          <w:divBdr>
            <w:top w:val="none" w:sz="0" w:space="0" w:color="auto"/>
            <w:left w:val="none" w:sz="0" w:space="0" w:color="auto"/>
            <w:bottom w:val="none" w:sz="0" w:space="0" w:color="auto"/>
            <w:right w:val="none" w:sz="0" w:space="0" w:color="auto"/>
          </w:divBdr>
        </w:div>
        <w:div w:id="1172991624">
          <w:marLeft w:val="0"/>
          <w:marRight w:val="0"/>
          <w:marTop w:val="240"/>
          <w:marBottom w:val="0"/>
          <w:divBdr>
            <w:top w:val="none" w:sz="0" w:space="0" w:color="auto"/>
            <w:left w:val="none" w:sz="0" w:space="0" w:color="auto"/>
            <w:bottom w:val="none" w:sz="0" w:space="0" w:color="auto"/>
            <w:right w:val="none" w:sz="0" w:space="0" w:color="auto"/>
          </w:divBdr>
        </w:div>
        <w:div w:id="1945335086">
          <w:marLeft w:val="0"/>
          <w:marRight w:val="0"/>
          <w:marTop w:val="240"/>
          <w:marBottom w:val="0"/>
          <w:divBdr>
            <w:top w:val="none" w:sz="0" w:space="0" w:color="auto"/>
            <w:left w:val="none" w:sz="0" w:space="0" w:color="auto"/>
            <w:bottom w:val="none" w:sz="0" w:space="0" w:color="auto"/>
            <w:right w:val="none" w:sz="0" w:space="0" w:color="auto"/>
          </w:divBdr>
        </w:div>
        <w:div w:id="218517847">
          <w:marLeft w:val="0"/>
          <w:marRight w:val="0"/>
          <w:marTop w:val="240"/>
          <w:marBottom w:val="0"/>
          <w:divBdr>
            <w:top w:val="none" w:sz="0" w:space="0" w:color="auto"/>
            <w:left w:val="none" w:sz="0" w:space="0" w:color="auto"/>
            <w:bottom w:val="none" w:sz="0" w:space="0" w:color="auto"/>
            <w:right w:val="none" w:sz="0" w:space="0" w:color="auto"/>
          </w:divBdr>
        </w:div>
        <w:div w:id="408306361">
          <w:marLeft w:val="0"/>
          <w:marRight w:val="0"/>
          <w:marTop w:val="240"/>
          <w:marBottom w:val="0"/>
          <w:divBdr>
            <w:top w:val="none" w:sz="0" w:space="0" w:color="auto"/>
            <w:left w:val="none" w:sz="0" w:space="0" w:color="auto"/>
            <w:bottom w:val="none" w:sz="0" w:space="0" w:color="auto"/>
            <w:right w:val="none" w:sz="0" w:space="0" w:color="auto"/>
          </w:divBdr>
        </w:div>
        <w:div w:id="1458791453">
          <w:marLeft w:val="0"/>
          <w:marRight w:val="0"/>
          <w:marTop w:val="240"/>
          <w:marBottom w:val="0"/>
          <w:divBdr>
            <w:top w:val="none" w:sz="0" w:space="0" w:color="auto"/>
            <w:left w:val="none" w:sz="0" w:space="0" w:color="auto"/>
            <w:bottom w:val="none" w:sz="0" w:space="0" w:color="auto"/>
            <w:right w:val="none" w:sz="0" w:space="0" w:color="auto"/>
          </w:divBdr>
        </w:div>
        <w:div w:id="1312447748">
          <w:marLeft w:val="0"/>
          <w:marRight w:val="0"/>
          <w:marTop w:val="240"/>
          <w:marBottom w:val="0"/>
          <w:divBdr>
            <w:top w:val="none" w:sz="0" w:space="0" w:color="auto"/>
            <w:left w:val="none" w:sz="0" w:space="0" w:color="auto"/>
            <w:bottom w:val="none" w:sz="0" w:space="0" w:color="auto"/>
            <w:right w:val="none" w:sz="0" w:space="0" w:color="auto"/>
          </w:divBdr>
        </w:div>
        <w:div w:id="2038695540">
          <w:marLeft w:val="0"/>
          <w:marRight w:val="0"/>
          <w:marTop w:val="240"/>
          <w:marBottom w:val="0"/>
          <w:divBdr>
            <w:top w:val="none" w:sz="0" w:space="0" w:color="auto"/>
            <w:left w:val="none" w:sz="0" w:space="0" w:color="auto"/>
            <w:bottom w:val="none" w:sz="0" w:space="0" w:color="auto"/>
            <w:right w:val="none" w:sz="0" w:space="0" w:color="auto"/>
          </w:divBdr>
        </w:div>
        <w:div w:id="492525421">
          <w:marLeft w:val="0"/>
          <w:marRight w:val="0"/>
          <w:marTop w:val="240"/>
          <w:marBottom w:val="0"/>
          <w:divBdr>
            <w:top w:val="none" w:sz="0" w:space="0" w:color="auto"/>
            <w:left w:val="none" w:sz="0" w:space="0" w:color="auto"/>
            <w:bottom w:val="none" w:sz="0" w:space="0" w:color="auto"/>
            <w:right w:val="none" w:sz="0" w:space="0" w:color="auto"/>
          </w:divBdr>
        </w:div>
        <w:div w:id="101610902">
          <w:marLeft w:val="0"/>
          <w:marRight w:val="0"/>
          <w:marTop w:val="240"/>
          <w:marBottom w:val="0"/>
          <w:divBdr>
            <w:top w:val="none" w:sz="0" w:space="0" w:color="auto"/>
            <w:left w:val="none" w:sz="0" w:space="0" w:color="auto"/>
            <w:bottom w:val="none" w:sz="0" w:space="0" w:color="auto"/>
            <w:right w:val="none" w:sz="0" w:space="0" w:color="auto"/>
          </w:divBdr>
        </w:div>
        <w:div w:id="772746066">
          <w:marLeft w:val="0"/>
          <w:marRight w:val="0"/>
          <w:marTop w:val="240"/>
          <w:marBottom w:val="0"/>
          <w:divBdr>
            <w:top w:val="none" w:sz="0" w:space="0" w:color="auto"/>
            <w:left w:val="none" w:sz="0" w:space="0" w:color="auto"/>
            <w:bottom w:val="none" w:sz="0" w:space="0" w:color="auto"/>
            <w:right w:val="none" w:sz="0" w:space="0" w:color="auto"/>
          </w:divBdr>
        </w:div>
        <w:div w:id="9530325">
          <w:marLeft w:val="0"/>
          <w:marRight w:val="0"/>
          <w:marTop w:val="240"/>
          <w:marBottom w:val="0"/>
          <w:divBdr>
            <w:top w:val="none" w:sz="0" w:space="0" w:color="auto"/>
            <w:left w:val="none" w:sz="0" w:space="0" w:color="auto"/>
            <w:bottom w:val="none" w:sz="0" w:space="0" w:color="auto"/>
            <w:right w:val="none" w:sz="0" w:space="0" w:color="auto"/>
          </w:divBdr>
        </w:div>
        <w:div w:id="1783646595">
          <w:marLeft w:val="0"/>
          <w:marRight w:val="0"/>
          <w:marTop w:val="240"/>
          <w:marBottom w:val="0"/>
          <w:divBdr>
            <w:top w:val="none" w:sz="0" w:space="0" w:color="auto"/>
            <w:left w:val="none" w:sz="0" w:space="0" w:color="auto"/>
            <w:bottom w:val="none" w:sz="0" w:space="0" w:color="auto"/>
            <w:right w:val="none" w:sz="0" w:space="0" w:color="auto"/>
          </w:divBdr>
        </w:div>
        <w:div w:id="1040939217">
          <w:marLeft w:val="0"/>
          <w:marRight w:val="0"/>
          <w:marTop w:val="240"/>
          <w:marBottom w:val="0"/>
          <w:divBdr>
            <w:top w:val="none" w:sz="0" w:space="0" w:color="auto"/>
            <w:left w:val="none" w:sz="0" w:space="0" w:color="auto"/>
            <w:bottom w:val="none" w:sz="0" w:space="0" w:color="auto"/>
            <w:right w:val="none" w:sz="0" w:space="0" w:color="auto"/>
          </w:divBdr>
        </w:div>
        <w:div w:id="334692550">
          <w:marLeft w:val="0"/>
          <w:marRight w:val="0"/>
          <w:marTop w:val="240"/>
          <w:marBottom w:val="0"/>
          <w:divBdr>
            <w:top w:val="none" w:sz="0" w:space="0" w:color="auto"/>
            <w:left w:val="none" w:sz="0" w:space="0" w:color="auto"/>
            <w:bottom w:val="none" w:sz="0" w:space="0" w:color="auto"/>
            <w:right w:val="none" w:sz="0" w:space="0" w:color="auto"/>
          </w:divBdr>
        </w:div>
        <w:div w:id="597904497">
          <w:marLeft w:val="0"/>
          <w:marRight w:val="0"/>
          <w:marTop w:val="240"/>
          <w:marBottom w:val="0"/>
          <w:divBdr>
            <w:top w:val="none" w:sz="0" w:space="0" w:color="auto"/>
            <w:left w:val="none" w:sz="0" w:space="0" w:color="auto"/>
            <w:bottom w:val="none" w:sz="0" w:space="0" w:color="auto"/>
            <w:right w:val="none" w:sz="0" w:space="0" w:color="auto"/>
          </w:divBdr>
        </w:div>
        <w:div w:id="929238155">
          <w:marLeft w:val="0"/>
          <w:marRight w:val="0"/>
          <w:marTop w:val="240"/>
          <w:marBottom w:val="0"/>
          <w:divBdr>
            <w:top w:val="none" w:sz="0" w:space="0" w:color="auto"/>
            <w:left w:val="none" w:sz="0" w:space="0" w:color="auto"/>
            <w:bottom w:val="none" w:sz="0" w:space="0" w:color="auto"/>
            <w:right w:val="none" w:sz="0" w:space="0" w:color="auto"/>
          </w:divBdr>
        </w:div>
        <w:div w:id="821847157">
          <w:marLeft w:val="0"/>
          <w:marRight w:val="0"/>
          <w:marTop w:val="240"/>
          <w:marBottom w:val="0"/>
          <w:divBdr>
            <w:top w:val="none" w:sz="0" w:space="0" w:color="auto"/>
            <w:left w:val="none" w:sz="0" w:space="0" w:color="auto"/>
            <w:bottom w:val="none" w:sz="0" w:space="0" w:color="auto"/>
            <w:right w:val="none" w:sz="0" w:space="0" w:color="auto"/>
          </w:divBdr>
        </w:div>
        <w:div w:id="274989634">
          <w:marLeft w:val="0"/>
          <w:marRight w:val="0"/>
          <w:marTop w:val="240"/>
          <w:marBottom w:val="0"/>
          <w:divBdr>
            <w:top w:val="none" w:sz="0" w:space="0" w:color="auto"/>
            <w:left w:val="none" w:sz="0" w:space="0" w:color="auto"/>
            <w:bottom w:val="none" w:sz="0" w:space="0" w:color="auto"/>
            <w:right w:val="none" w:sz="0" w:space="0" w:color="auto"/>
          </w:divBdr>
        </w:div>
        <w:div w:id="651326432">
          <w:marLeft w:val="0"/>
          <w:marRight w:val="0"/>
          <w:marTop w:val="240"/>
          <w:marBottom w:val="0"/>
          <w:divBdr>
            <w:top w:val="none" w:sz="0" w:space="0" w:color="auto"/>
            <w:left w:val="none" w:sz="0" w:space="0" w:color="auto"/>
            <w:bottom w:val="none" w:sz="0" w:space="0" w:color="auto"/>
            <w:right w:val="none" w:sz="0" w:space="0" w:color="auto"/>
          </w:divBdr>
        </w:div>
        <w:div w:id="42024722">
          <w:marLeft w:val="0"/>
          <w:marRight w:val="0"/>
          <w:marTop w:val="240"/>
          <w:marBottom w:val="0"/>
          <w:divBdr>
            <w:top w:val="none" w:sz="0" w:space="0" w:color="auto"/>
            <w:left w:val="none" w:sz="0" w:space="0" w:color="auto"/>
            <w:bottom w:val="none" w:sz="0" w:space="0" w:color="auto"/>
            <w:right w:val="none" w:sz="0" w:space="0" w:color="auto"/>
          </w:divBdr>
        </w:div>
        <w:div w:id="1101337290">
          <w:marLeft w:val="0"/>
          <w:marRight w:val="0"/>
          <w:marTop w:val="240"/>
          <w:marBottom w:val="0"/>
          <w:divBdr>
            <w:top w:val="none" w:sz="0" w:space="0" w:color="auto"/>
            <w:left w:val="none" w:sz="0" w:space="0" w:color="auto"/>
            <w:bottom w:val="none" w:sz="0" w:space="0" w:color="auto"/>
            <w:right w:val="none" w:sz="0" w:space="0" w:color="auto"/>
          </w:divBdr>
        </w:div>
        <w:div w:id="1242908807">
          <w:marLeft w:val="0"/>
          <w:marRight w:val="0"/>
          <w:marTop w:val="240"/>
          <w:marBottom w:val="0"/>
          <w:divBdr>
            <w:top w:val="none" w:sz="0" w:space="0" w:color="auto"/>
            <w:left w:val="none" w:sz="0" w:space="0" w:color="auto"/>
            <w:bottom w:val="none" w:sz="0" w:space="0" w:color="auto"/>
            <w:right w:val="none" w:sz="0" w:space="0" w:color="auto"/>
          </w:divBdr>
        </w:div>
        <w:div w:id="34503971">
          <w:marLeft w:val="0"/>
          <w:marRight w:val="0"/>
          <w:marTop w:val="240"/>
          <w:marBottom w:val="0"/>
          <w:divBdr>
            <w:top w:val="none" w:sz="0" w:space="0" w:color="auto"/>
            <w:left w:val="none" w:sz="0" w:space="0" w:color="auto"/>
            <w:bottom w:val="none" w:sz="0" w:space="0" w:color="auto"/>
            <w:right w:val="none" w:sz="0" w:space="0" w:color="auto"/>
          </w:divBdr>
        </w:div>
        <w:div w:id="1138642519">
          <w:marLeft w:val="0"/>
          <w:marRight w:val="0"/>
          <w:marTop w:val="240"/>
          <w:marBottom w:val="0"/>
          <w:divBdr>
            <w:top w:val="none" w:sz="0" w:space="0" w:color="auto"/>
            <w:left w:val="none" w:sz="0" w:space="0" w:color="auto"/>
            <w:bottom w:val="none" w:sz="0" w:space="0" w:color="auto"/>
            <w:right w:val="none" w:sz="0" w:space="0" w:color="auto"/>
          </w:divBdr>
        </w:div>
        <w:div w:id="1998875876">
          <w:marLeft w:val="0"/>
          <w:marRight w:val="0"/>
          <w:marTop w:val="240"/>
          <w:marBottom w:val="0"/>
          <w:divBdr>
            <w:top w:val="none" w:sz="0" w:space="0" w:color="auto"/>
            <w:left w:val="none" w:sz="0" w:space="0" w:color="auto"/>
            <w:bottom w:val="none" w:sz="0" w:space="0" w:color="auto"/>
            <w:right w:val="none" w:sz="0" w:space="0" w:color="auto"/>
          </w:divBdr>
        </w:div>
        <w:div w:id="446436826">
          <w:marLeft w:val="0"/>
          <w:marRight w:val="0"/>
          <w:marTop w:val="240"/>
          <w:marBottom w:val="0"/>
          <w:divBdr>
            <w:top w:val="none" w:sz="0" w:space="0" w:color="auto"/>
            <w:left w:val="none" w:sz="0" w:space="0" w:color="auto"/>
            <w:bottom w:val="none" w:sz="0" w:space="0" w:color="auto"/>
            <w:right w:val="none" w:sz="0" w:space="0" w:color="auto"/>
          </w:divBdr>
        </w:div>
        <w:div w:id="1752313475">
          <w:marLeft w:val="0"/>
          <w:marRight w:val="0"/>
          <w:marTop w:val="240"/>
          <w:marBottom w:val="0"/>
          <w:divBdr>
            <w:top w:val="none" w:sz="0" w:space="0" w:color="auto"/>
            <w:left w:val="none" w:sz="0" w:space="0" w:color="auto"/>
            <w:bottom w:val="none" w:sz="0" w:space="0" w:color="auto"/>
            <w:right w:val="none" w:sz="0" w:space="0" w:color="auto"/>
          </w:divBdr>
        </w:div>
        <w:div w:id="1875462967">
          <w:marLeft w:val="0"/>
          <w:marRight w:val="0"/>
          <w:marTop w:val="240"/>
          <w:marBottom w:val="0"/>
          <w:divBdr>
            <w:top w:val="none" w:sz="0" w:space="0" w:color="auto"/>
            <w:left w:val="none" w:sz="0" w:space="0" w:color="auto"/>
            <w:bottom w:val="none" w:sz="0" w:space="0" w:color="auto"/>
            <w:right w:val="none" w:sz="0" w:space="0" w:color="auto"/>
          </w:divBdr>
        </w:div>
        <w:div w:id="335304272">
          <w:marLeft w:val="0"/>
          <w:marRight w:val="0"/>
          <w:marTop w:val="240"/>
          <w:marBottom w:val="0"/>
          <w:divBdr>
            <w:top w:val="none" w:sz="0" w:space="0" w:color="auto"/>
            <w:left w:val="none" w:sz="0" w:space="0" w:color="auto"/>
            <w:bottom w:val="none" w:sz="0" w:space="0" w:color="auto"/>
            <w:right w:val="none" w:sz="0" w:space="0" w:color="auto"/>
          </w:divBdr>
        </w:div>
        <w:div w:id="1439594091">
          <w:marLeft w:val="0"/>
          <w:marRight w:val="0"/>
          <w:marTop w:val="240"/>
          <w:marBottom w:val="0"/>
          <w:divBdr>
            <w:top w:val="none" w:sz="0" w:space="0" w:color="auto"/>
            <w:left w:val="none" w:sz="0" w:space="0" w:color="auto"/>
            <w:bottom w:val="none" w:sz="0" w:space="0" w:color="auto"/>
            <w:right w:val="none" w:sz="0" w:space="0" w:color="auto"/>
          </w:divBdr>
        </w:div>
        <w:div w:id="339739562">
          <w:marLeft w:val="0"/>
          <w:marRight w:val="0"/>
          <w:marTop w:val="240"/>
          <w:marBottom w:val="0"/>
          <w:divBdr>
            <w:top w:val="none" w:sz="0" w:space="0" w:color="auto"/>
            <w:left w:val="none" w:sz="0" w:space="0" w:color="auto"/>
            <w:bottom w:val="none" w:sz="0" w:space="0" w:color="auto"/>
            <w:right w:val="none" w:sz="0" w:space="0" w:color="auto"/>
          </w:divBdr>
        </w:div>
        <w:div w:id="182788104">
          <w:marLeft w:val="0"/>
          <w:marRight w:val="0"/>
          <w:marTop w:val="240"/>
          <w:marBottom w:val="0"/>
          <w:divBdr>
            <w:top w:val="none" w:sz="0" w:space="0" w:color="auto"/>
            <w:left w:val="none" w:sz="0" w:space="0" w:color="auto"/>
            <w:bottom w:val="none" w:sz="0" w:space="0" w:color="auto"/>
            <w:right w:val="none" w:sz="0" w:space="0" w:color="auto"/>
          </w:divBdr>
        </w:div>
        <w:div w:id="1634948782">
          <w:marLeft w:val="0"/>
          <w:marRight w:val="0"/>
          <w:marTop w:val="240"/>
          <w:marBottom w:val="0"/>
          <w:divBdr>
            <w:top w:val="none" w:sz="0" w:space="0" w:color="auto"/>
            <w:left w:val="none" w:sz="0" w:space="0" w:color="auto"/>
            <w:bottom w:val="none" w:sz="0" w:space="0" w:color="auto"/>
            <w:right w:val="none" w:sz="0" w:space="0" w:color="auto"/>
          </w:divBdr>
        </w:div>
        <w:div w:id="65999063">
          <w:marLeft w:val="0"/>
          <w:marRight w:val="0"/>
          <w:marTop w:val="240"/>
          <w:marBottom w:val="0"/>
          <w:divBdr>
            <w:top w:val="none" w:sz="0" w:space="0" w:color="auto"/>
            <w:left w:val="none" w:sz="0" w:space="0" w:color="auto"/>
            <w:bottom w:val="none" w:sz="0" w:space="0" w:color="auto"/>
            <w:right w:val="none" w:sz="0" w:space="0" w:color="auto"/>
          </w:divBdr>
        </w:div>
        <w:div w:id="318264628">
          <w:marLeft w:val="0"/>
          <w:marRight w:val="0"/>
          <w:marTop w:val="240"/>
          <w:marBottom w:val="0"/>
          <w:divBdr>
            <w:top w:val="none" w:sz="0" w:space="0" w:color="auto"/>
            <w:left w:val="none" w:sz="0" w:space="0" w:color="auto"/>
            <w:bottom w:val="none" w:sz="0" w:space="0" w:color="auto"/>
            <w:right w:val="none" w:sz="0" w:space="0" w:color="auto"/>
          </w:divBdr>
        </w:div>
        <w:div w:id="1022782574">
          <w:marLeft w:val="0"/>
          <w:marRight w:val="0"/>
          <w:marTop w:val="240"/>
          <w:marBottom w:val="0"/>
          <w:divBdr>
            <w:top w:val="none" w:sz="0" w:space="0" w:color="auto"/>
            <w:left w:val="none" w:sz="0" w:space="0" w:color="auto"/>
            <w:bottom w:val="none" w:sz="0" w:space="0" w:color="auto"/>
            <w:right w:val="none" w:sz="0" w:space="0" w:color="auto"/>
          </w:divBdr>
        </w:div>
        <w:div w:id="1621571231">
          <w:marLeft w:val="0"/>
          <w:marRight w:val="0"/>
          <w:marTop w:val="240"/>
          <w:marBottom w:val="0"/>
          <w:divBdr>
            <w:top w:val="none" w:sz="0" w:space="0" w:color="auto"/>
            <w:left w:val="none" w:sz="0" w:space="0" w:color="auto"/>
            <w:bottom w:val="none" w:sz="0" w:space="0" w:color="auto"/>
            <w:right w:val="none" w:sz="0" w:space="0" w:color="auto"/>
          </w:divBdr>
        </w:div>
        <w:div w:id="1996949143">
          <w:marLeft w:val="0"/>
          <w:marRight w:val="0"/>
          <w:marTop w:val="240"/>
          <w:marBottom w:val="0"/>
          <w:divBdr>
            <w:top w:val="none" w:sz="0" w:space="0" w:color="auto"/>
            <w:left w:val="none" w:sz="0" w:space="0" w:color="auto"/>
            <w:bottom w:val="none" w:sz="0" w:space="0" w:color="auto"/>
            <w:right w:val="none" w:sz="0" w:space="0" w:color="auto"/>
          </w:divBdr>
        </w:div>
        <w:div w:id="1773082963">
          <w:marLeft w:val="0"/>
          <w:marRight w:val="0"/>
          <w:marTop w:val="240"/>
          <w:marBottom w:val="0"/>
          <w:divBdr>
            <w:top w:val="none" w:sz="0" w:space="0" w:color="auto"/>
            <w:left w:val="none" w:sz="0" w:space="0" w:color="auto"/>
            <w:bottom w:val="none" w:sz="0" w:space="0" w:color="auto"/>
            <w:right w:val="none" w:sz="0" w:space="0" w:color="auto"/>
          </w:divBdr>
        </w:div>
        <w:div w:id="101655505">
          <w:marLeft w:val="0"/>
          <w:marRight w:val="0"/>
          <w:marTop w:val="240"/>
          <w:marBottom w:val="0"/>
          <w:divBdr>
            <w:top w:val="none" w:sz="0" w:space="0" w:color="auto"/>
            <w:left w:val="none" w:sz="0" w:space="0" w:color="auto"/>
            <w:bottom w:val="none" w:sz="0" w:space="0" w:color="auto"/>
            <w:right w:val="none" w:sz="0" w:space="0" w:color="auto"/>
          </w:divBdr>
        </w:div>
        <w:div w:id="584611373">
          <w:marLeft w:val="0"/>
          <w:marRight w:val="0"/>
          <w:marTop w:val="240"/>
          <w:marBottom w:val="0"/>
          <w:divBdr>
            <w:top w:val="none" w:sz="0" w:space="0" w:color="auto"/>
            <w:left w:val="none" w:sz="0" w:space="0" w:color="auto"/>
            <w:bottom w:val="none" w:sz="0" w:space="0" w:color="auto"/>
            <w:right w:val="none" w:sz="0" w:space="0" w:color="auto"/>
          </w:divBdr>
        </w:div>
        <w:div w:id="1471436276">
          <w:marLeft w:val="0"/>
          <w:marRight w:val="0"/>
          <w:marTop w:val="240"/>
          <w:marBottom w:val="0"/>
          <w:divBdr>
            <w:top w:val="none" w:sz="0" w:space="0" w:color="auto"/>
            <w:left w:val="none" w:sz="0" w:space="0" w:color="auto"/>
            <w:bottom w:val="none" w:sz="0" w:space="0" w:color="auto"/>
            <w:right w:val="none" w:sz="0" w:space="0" w:color="auto"/>
          </w:divBdr>
        </w:div>
        <w:div w:id="148061316">
          <w:marLeft w:val="0"/>
          <w:marRight w:val="0"/>
          <w:marTop w:val="240"/>
          <w:marBottom w:val="0"/>
          <w:divBdr>
            <w:top w:val="none" w:sz="0" w:space="0" w:color="auto"/>
            <w:left w:val="none" w:sz="0" w:space="0" w:color="auto"/>
            <w:bottom w:val="none" w:sz="0" w:space="0" w:color="auto"/>
            <w:right w:val="none" w:sz="0" w:space="0" w:color="auto"/>
          </w:divBdr>
        </w:div>
        <w:div w:id="960307485">
          <w:marLeft w:val="0"/>
          <w:marRight w:val="0"/>
          <w:marTop w:val="240"/>
          <w:marBottom w:val="0"/>
          <w:divBdr>
            <w:top w:val="none" w:sz="0" w:space="0" w:color="auto"/>
            <w:left w:val="none" w:sz="0" w:space="0" w:color="auto"/>
            <w:bottom w:val="none" w:sz="0" w:space="0" w:color="auto"/>
            <w:right w:val="none" w:sz="0" w:space="0" w:color="auto"/>
          </w:divBdr>
        </w:div>
        <w:div w:id="1476950966">
          <w:marLeft w:val="0"/>
          <w:marRight w:val="0"/>
          <w:marTop w:val="240"/>
          <w:marBottom w:val="0"/>
          <w:divBdr>
            <w:top w:val="none" w:sz="0" w:space="0" w:color="auto"/>
            <w:left w:val="none" w:sz="0" w:space="0" w:color="auto"/>
            <w:bottom w:val="none" w:sz="0" w:space="0" w:color="auto"/>
            <w:right w:val="none" w:sz="0" w:space="0" w:color="auto"/>
          </w:divBdr>
        </w:div>
        <w:div w:id="545340976">
          <w:marLeft w:val="0"/>
          <w:marRight w:val="0"/>
          <w:marTop w:val="240"/>
          <w:marBottom w:val="0"/>
          <w:divBdr>
            <w:top w:val="none" w:sz="0" w:space="0" w:color="auto"/>
            <w:left w:val="none" w:sz="0" w:space="0" w:color="auto"/>
            <w:bottom w:val="none" w:sz="0" w:space="0" w:color="auto"/>
            <w:right w:val="none" w:sz="0" w:space="0" w:color="auto"/>
          </w:divBdr>
        </w:div>
        <w:div w:id="1251044017">
          <w:marLeft w:val="0"/>
          <w:marRight w:val="0"/>
          <w:marTop w:val="240"/>
          <w:marBottom w:val="0"/>
          <w:divBdr>
            <w:top w:val="none" w:sz="0" w:space="0" w:color="auto"/>
            <w:left w:val="none" w:sz="0" w:space="0" w:color="auto"/>
            <w:bottom w:val="none" w:sz="0" w:space="0" w:color="auto"/>
            <w:right w:val="none" w:sz="0" w:space="0" w:color="auto"/>
          </w:divBdr>
        </w:div>
        <w:div w:id="1084306558">
          <w:marLeft w:val="0"/>
          <w:marRight w:val="0"/>
          <w:marTop w:val="240"/>
          <w:marBottom w:val="0"/>
          <w:divBdr>
            <w:top w:val="none" w:sz="0" w:space="0" w:color="auto"/>
            <w:left w:val="none" w:sz="0" w:space="0" w:color="auto"/>
            <w:bottom w:val="none" w:sz="0" w:space="0" w:color="auto"/>
            <w:right w:val="none" w:sz="0" w:space="0" w:color="auto"/>
          </w:divBdr>
        </w:div>
        <w:div w:id="1360935197">
          <w:marLeft w:val="0"/>
          <w:marRight w:val="0"/>
          <w:marTop w:val="240"/>
          <w:marBottom w:val="0"/>
          <w:divBdr>
            <w:top w:val="none" w:sz="0" w:space="0" w:color="auto"/>
            <w:left w:val="none" w:sz="0" w:space="0" w:color="auto"/>
            <w:bottom w:val="none" w:sz="0" w:space="0" w:color="auto"/>
            <w:right w:val="none" w:sz="0" w:space="0" w:color="auto"/>
          </w:divBdr>
        </w:div>
        <w:div w:id="814834518">
          <w:marLeft w:val="0"/>
          <w:marRight w:val="0"/>
          <w:marTop w:val="240"/>
          <w:marBottom w:val="0"/>
          <w:divBdr>
            <w:top w:val="none" w:sz="0" w:space="0" w:color="auto"/>
            <w:left w:val="none" w:sz="0" w:space="0" w:color="auto"/>
            <w:bottom w:val="none" w:sz="0" w:space="0" w:color="auto"/>
            <w:right w:val="none" w:sz="0" w:space="0" w:color="auto"/>
          </w:divBdr>
        </w:div>
        <w:div w:id="108204084">
          <w:marLeft w:val="0"/>
          <w:marRight w:val="0"/>
          <w:marTop w:val="240"/>
          <w:marBottom w:val="0"/>
          <w:divBdr>
            <w:top w:val="none" w:sz="0" w:space="0" w:color="auto"/>
            <w:left w:val="none" w:sz="0" w:space="0" w:color="auto"/>
            <w:bottom w:val="none" w:sz="0" w:space="0" w:color="auto"/>
            <w:right w:val="none" w:sz="0" w:space="0" w:color="auto"/>
          </w:divBdr>
        </w:div>
        <w:div w:id="682777994">
          <w:marLeft w:val="0"/>
          <w:marRight w:val="0"/>
          <w:marTop w:val="240"/>
          <w:marBottom w:val="0"/>
          <w:divBdr>
            <w:top w:val="none" w:sz="0" w:space="0" w:color="auto"/>
            <w:left w:val="none" w:sz="0" w:space="0" w:color="auto"/>
            <w:bottom w:val="none" w:sz="0" w:space="0" w:color="auto"/>
            <w:right w:val="none" w:sz="0" w:space="0" w:color="auto"/>
          </w:divBdr>
        </w:div>
        <w:div w:id="765810538">
          <w:marLeft w:val="0"/>
          <w:marRight w:val="0"/>
          <w:marTop w:val="240"/>
          <w:marBottom w:val="0"/>
          <w:divBdr>
            <w:top w:val="none" w:sz="0" w:space="0" w:color="auto"/>
            <w:left w:val="none" w:sz="0" w:space="0" w:color="auto"/>
            <w:bottom w:val="none" w:sz="0" w:space="0" w:color="auto"/>
            <w:right w:val="none" w:sz="0" w:space="0" w:color="auto"/>
          </w:divBdr>
        </w:div>
        <w:div w:id="815608264">
          <w:marLeft w:val="0"/>
          <w:marRight w:val="0"/>
          <w:marTop w:val="240"/>
          <w:marBottom w:val="0"/>
          <w:divBdr>
            <w:top w:val="none" w:sz="0" w:space="0" w:color="auto"/>
            <w:left w:val="none" w:sz="0" w:space="0" w:color="auto"/>
            <w:bottom w:val="none" w:sz="0" w:space="0" w:color="auto"/>
            <w:right w:val="none" w:sz="0" w:space="0" w:color="auto"/>
          </w:divBdr>
        </w:div>
        <w:div w:id="1546915561">
          <w:marLeft w:val="0"/>
          <w:marRight w:val="0"/>
          <w:marTop w:val="240"/>
          <w:marBottom w:val="0"/>
          <w:divBdr>
            <w:top w:val="none" w:sz="0" w:space="0" w:color="auto"/>
            <w:left w:val="none" w:sz="0" w:space="0" w:color="auto"/>
            <w:bottom w:val="none" w:sz="0" w:space="0" w:color="auto"/>
            <w:right w:val="none" w:sz="0" w:space="0" w:color="auto"/>
          </w:divBdr>
        </w:div>
        <w:div w:id="508058367">
          <w:marLeft w:val="0"/>
          <w:marRight w:val="0"/>
          <w:marTop w:val="240"/>
          <w:marBottom w:val="0"/>
          <w:divBdr>
            <w:top w:val="none" w:sz="0" w:space="0" w:color="auto"/>
            <w:left w:val="none" w:sz="0" w:space="0" w:color="auto"/>
            <w:bottom w:val="none" w:sz="0" w:space="0" w:color="auto"/>
            <w:right w:val="none" w:sz="0" w:space="0" w:color="auto"/>
          </w:divBdr>
        </w:div>
        <w:div w:id="170341832">
          <w:marLeft w:val="0"/>
          <w:marRight w:val="0"/>
          <w:marTop w:val="240"/>
          <w:marBottom w:val="0"/>
          <w:divBdr>
            <w:top w:val="none" w:sz="0" w:space="0" w:color="auto"/>
            <w:left w:val="none" w:sz="0" w:space="0" w:color="auto"/>
            <w:bottom w:val="none" w:sz="0" w:space="0" w:color="auto"/>
            <w:right w:val="none" w:sz="0" w:space="0" w:color="auto"/>
          </w:divBdr>
        </w:div>
        <w:div w:id="1582369824">
          <w:marLeft w:val="0"/>
          <w:marRight w:val="0"/>
          <w:marTop w:val="240"/>
          <w:marBottom w:val="0"/>
          <w:divBdr>
            <w:top w:val="none" w:sz="0" w:space="0" w:color="auto"/>
            <w:left w:val="none" w:sz="0" w:space="0" w:color="auto"/>
            <w:bottom w:val="none" w:sz="0" w:space="0" w:color="auto"/>
            <w:right w:val="none" w:sz="0" w:space="0" w:color="auto"/>
          </w:divBdr>
        </w:div>
        <w:div w:id="639574841">
          <w:marLeft w:val="0"/>
          <w:marRight w:val="0"/>
          <w:marTop w:val="240"/>
          <w:marBottom w:val="0"/>
          <w:divBdr>
            <w:top w:val="none" w:sz="0" w:space="0" w:color="auto"/>
            <w:left w:val="none" w:sz="0" w:space="0" w:color="auto"/>
            <w:bottom w:val="none" w:sz="0" w:space="0" w:color="auto"/>
            <w:right w:val="none" w:sz="0" w:space="0" w:color="auto"/>
          </w:divBdr>
        </w:div>
        <w:div w:id="1442217099">
          <w:marLeft w:val="0"/>
          <w:marRight w:val="0"/>
          <w:marTop w:val="240"/>
          <w:marBottom w:val="0"/>
          <w:divBdr>
            <w:top w:val="none" w:sz="0" w:space="0" w:color="auto"/>
            <w:left w:val="none" w:sz="0" w:space="0" w:color="auto"/>
            <w:bottom w:val="none" w:sz="0" w:space="0" w:color="auto"/>
            <w:right w:val="none" w:sz="0" w:space="0" w:color="auto"/>
          </w:divBdr>
        </w:div>
        <w:div w:id="15037638">
          <w:marLeft w:val="0"/>
          <w:marRight w:val="0"/>
          <w:marTop w:val="240"/>
          <w:marBottom w:val="0"/>
          <w:divBdr>
            <w:top w:val="none" w:sz="0" w:space="0" w:color="auto"/>
            <w:left w:val="none" w:sz="0" w:space="0" w:color="auto"/>
            <w:bottom w:val="none" w:sz="0" w:space="0" w:color="auto"/>
            <w:right w:val="none" w:sz="0" w:space="0" w:color="auto"/>
          </w:divBdr>
        </w:div>
        <w:div w:id="1773552485">
          <w:marLeft w:val="0"/>
          <w:marRight w:val="0"/>
          <w:marTop w:val="240"/>
          <w:marBottom w:val="0"/>
          <w:divBdr>
            <w:top w:val="none" w:sz="0" w:space="0" w:color="auto"/>
            <w:left w:val="none" w:sz="0" w:space="0" w:color="auto"/>
            <w:bottom w:val="none" w:sz="0" w:space="0" w:color="auto"/>
            <w:right w:val="none" w:sz="0" w:space="0" w:color="auto"/>
          </w:divBdr>
        </w:div>
        <w:div w:id="333069486">
          <w:marLeft w:val="0"/>
          <w:marRight w:val="0"/>
          <w:marTop w:val="240"/>
          <w:marBottom w:val="0"/>
          <w:divBdr>
            <w:top w:val="none" w:sz="0" w:space="0" w:color="auto"/>
            <w:left w:val="none" w:sz="0" w:space="0" w:color="auto"/>
            <w:bottom w:val="none" w:sz="0" w:space="0" w:color="auto"/>
            <w:right w:val="none" w:sz="0" w:space="0" w:color="auto"/>
          </w:divBdr>
        </w:div>
        <w:div w:id="2096440424">
          <w:marLeft w:val="0"/>
          <w:marRight w:val="0"/>
          <w:marTop w:val="240"/>
          <w:marBottom w:val="0"/>
          <w:divBdr>
            <w:top w:val="none" w:sz="0" w:space="0" w:color="auto"/>
            <w:left w:val="none" w:sz="0" w:space="0" w:color="auto"/>
            <w:bottom w:val="none" w:sz="0" w:space="0" w:color="auto"/>
            <w:right w:val="none" w:sz="0" w:space="0" w:color="auto"/>
          </w:divBdr>
        </w:div>
        <w:div w:id="1081370805">
          <w:marLeft w:val="0"/>
          <w:marRight w:val="0"/>
          <w:marTop w:val="240"/>
          <w:marBottom w:val="0"/>
          <w:divBdr>
            <w:top w:val="none" w:sz="0" w:space="0" w:color="auto"/>
            <w:left w:val="none" w:sz="0" w:space="0" w:color="auto"/>
            <w:bottom w:val="none" w:sz="0" w:space="0" w:color="auto"/>
            <w:right w:val="none" w:sz="0" w:space="0" w:color="auto"/>
          </w:divBdr>
        </w:div>
        <w:div w:id="366105297">
          <w:marLeft w:val="0"/>
          <w:marRight w:val="0"/>
          <w:marTop w:val="240"/>
          <w:marBottom w:val="0"/>
          <w:divBdr>
            <w:top w:val="none" w:sz="0" w:space="0" w:color="auto"/>
            <w:left w:val="none" w:sz="0" w:space="0" w:color="auto"/>
            <w:bottom w:val="none" w:sz="0" w:space="0" w:color="auto"/>
            <w:right w:val="none" w:sz="0" w:space="0" w:color="auto"/>
          </w:divBdr>
        </w:div>
        <w:div w:id="823548886">
          <w:marLeft w:val="0"/>
          <w:marRight w:val="0"/>
          <w:marTop w:val="240"/>
          <w:marBottom w:val="0"/>
          <w:divBdr>
            <w:top w:val="none" w:sz="0" w:space="0" w:color="auto"/>
            <w:left w:val="none" w:sz="0" w:space="0" w:color="auto"/>
            <w:bottom w:val="none" w:sz="0" w:space="0" w:color="auto"/>
            <w:right w:val="none" w:sz="0" w:space="0" w:color="auto"/>
          </w:divBdr>
        </w:div>
        <w:div w:id="1082602800">
          <w:marLeft w:val="0"/>
          <w:marRight w:val="0"/>
          <w:marTop w:val="240"/>
          <w:marBottom w:val="0"/>
          <w:divBdr>
            <w:top w:val="none" w:sz="0" w:space="0" w:color="auto"/>
            <w:left w:val="none" w:sz="0" w:space="0" w:color="auto"/>
            <w:bottom w:val="none" w:sz="0" w:space="0" w:color="auto"/>
            <w:right w:val="none" w:sz="0" w:space="0" w:color="auto"/>
          </w:divBdr>
        </w:div>
        <w:div w:id="2089034233">
          <w:marLeft w:val="0"/>
          <w:marRight w:val="0"/>
          <w:marTop w:val="240"/>
          <w:marBottom w:val="0"/>
          <w:divBdr>
            <w:top w:val="none" w:sz="0" w:space="0" w:color="auto"/>
            <w:left w:val="none" w:sz="0" w:space="0" w:color="auto"/>
            <w:bottom w:val="none" w:sz="0" w:space="0" w:color="auto"/>
            <w:right w:val="none" w:sz="0" w:space="0" w:color="auto"/>
          </w:divBdr>
        </w:div>
        <w:div w:id="1604915721">
          <w:marLeft w:val="0"/>
          <w:marRight w:val="0"/>
          <w:marTop w:val="240"/>
          <w:marBottom w:val="0"/>
          <w:divBdr>
            <w:top w:val="none" w:sz="0" w:space="0" w:color="auto"/>
            <w:left w:val="none" w:sz="0" w:space="0" w:color="auto"/>
            <w:bottom w:val="none" w:sz="0" w:space="0" w:color="auto"/>
            <w:right w:val="none" w:sz="0" w:space="0" w:color="auto"/>
          </w:divBdr>
        </w:div>
        <w:div w:id="2135981278">
          <w:marLeft w:val="0"/>
          <w:marRight w:val="0"/>
          <w:marTop w:val="240"/>
          <w:marBottom w:val="0"/>
          <w:divBdr>
            <w:top w:val="none" w:sz="0" w:space="0" w:color="auto"/>
            <w:left w:val="none" w:sz="0" w:space="0" w:color="auto"/>
            <w:bottom w:val="none" w:sz="0" w:space="0" w:color="auto"/>
            <w:right w:val="none" w:sz="0" w:space="0" w:color="auto"/>
          </w:divBdr>
        </w:div>
        <w:div w:id="2129666758">
          <w:marLeft w:val="0"/>
          <w:marRight w:val="0"/>
          <w:marTop w:val="240"/>
          <w:marBottom w:val="0"/>
          <w:divBdr>
            <w:top w:val="none" w:sz="0" w:space="0" w:color="auto"/>
            <w:left w:val="none" w:sz="0" w:space="0" w:color="auto"/>
            <w:bottom w:val="none" w:sz="0" w:space="0" w:color="auto"/>
            <w:right w:val="none" w:sz="0" w:space="0" w:color="auto"/>
          </w:divBdr>
        </w:div>
        <w:div w:id="381370338">
          <w:marLeft w:val="0"/>
          <w:marRight w:val="0"/>
          <w:marTop w:val="240"/>
          <w:marBottom w:val="0"/>
          <w:divBdr>
            <w:top w:val="none" w:sz="0" w:space="0" w:color="auto"/>
            <w:left w:val="none" w:sz="0" w:space="0" w:color="auto"/>
            <w:bottom w:val="none" w:sz="0" w:space="0" w:color="auto"/>
            <w:right w:val="none" w:sz="0" w:space="0" w:color="auto"/>
          </w:divBdr>
        </w:div>
        <w:div w:id="1638954884">
          <w:marLeft w:val="0"/>
          <w:marRight w:val="0"/>
          <w:marTop w:val="240"/>
          <w:marBottom w:val="0"/>
          <w:divBdr>
            <w:top w:val="none" w:sz="0" w:space="0" w:color="auto"/>
            <w:left w:val="none" w:sz="0" w:space="0" w:color="auto"/>
            <w:bottom w:val="none" w:sz="0" w:space="0" w:color="auto"/>
            <w:right w:val="none" w:sz="0" w:space="0" w:color="auto"/>
          </w:divBdr>
        </w:div>
        <w:div w:id="998459972">
          <w:marLeft w:val="0"/>
          <w:marRight w:val="0"/>
          <w:marTop w:val="240"/>
          <w:marBottom w:val="0"/>
          <w:divBdr>
            <w:top w:val="none" w:sz="0" w:space="0" w:color="auto"/>
            <w:left w:val="none" w:sz="0" w:space="0" w:color="auto"/>
            <w:bottom w:val="none" w:sz="0" w:space="0" w:color="auto"/>
            <w:right w:val="none" w:sz="0" w:space="0" w:color="auto"/>
          </w:divBdr>
        </w:div>
        <w:div w:id="1132285277">
          <w:marLeft w:val="0"/>
          <w:marRight w:val="0"/>
          <w:marTop w:val="240"/>
          <w:marBottom w:val="0"/>
          <w:divBdr>
            <w:top w:val="none" w:sz="0" w:space="0" w:color="auto"/>
            <w:left w:val="none" w:sz="0" w:space="0" w:color="auto"/>
            <w:bottom w:val="none" w:sz="0" w:space="0" w:color="auto"/>
            <w:right w:val="none" w:sz="0" w:space="0" w:color="auto"/>
          </w:divBdr>
        </w:div>
        <w:div w:id="298996907">
          <w:marLeft w:val="0"/>
          <w:marRight w:val="0"/>
          <w:marTop w:val="240"/>
          <w:marBottom w:val="0"/>
          <w:divBdr>
            <w:top w:val="none" w:sz="0" w:space="0" w:color="auto"/>
            <w:left w:val="none" w:sz="0" w:space="0" w:color="auto"/>
            <w:bottom w:val="none" w:sz="0" w:space="0" w:color="auto"/>
            <w:right w:val="none" w:sz="0" w:space="0" w:color="auto"/>
          </w:divBdr>
        </w:div>
        <w:div w:id="1066298523">
          <w:marLeft w:val="0"/>
          <w:marRight w:val="0"/>
          <w:marTop w:val="240"/>
          <w:marBottom w:val="0"/>
          <w:divBdr>
            <w:top w:val="none" w:sz="0" w:space="0" w:color="auto"/>
            <w:left w:val="none" w:sz="0" w:space="0" w:color="auto"/>
            <w:bottom w:val="none" w:sz="0" w:space="0" w:color="auto"/>
            <w:right w:val="none" w:sz="0" w:space="0" w:color="auto"/>
          </w:divBdr>
        </w:div>
        <w:div w:id="829906787">
          <w:marLeft w:val="0"/>
          <w:marRight w:val="0"/>
          <w:marTop w:val="240"/>
          <w:marBottom w:val="0"/>
          <w:divBdr>
            <w:top w:val="none" w:sz="0" w:space="0" w:color="auto"/>
            <w:left w:val="none" w:sz="0" w:space="0" w:color="auto"/>
            <w:bottom w:val="none" w:sz="0" w:space="0" w:color="auto"/>
            <w:right w:val="none" w:sz="0" w:space="0" w:color="auto"/>
          </w:divBdr>
        </w:div>
        <w:div w:id="1945065311">
          <w:marLeft w:val="0"/>
          <w:marRight w:val="0"/>
          <w:marTop w:val="240"/>
          <w:marBottom w:val="0"/>
          <w:divBdr>
            <w:top w:val="none" w:sz="0" w:space="0" w:color="auto"/>
            <w:left w:val="none" w:sz="0" w:space="0" w:color="auto"/>
            <w:bottom w:val="none" w:sz="0" w:space="0" w:color="auto"/>
            <w:right w:val="none" w:sz="0" w:space="0" w:color="auto"/>
          </w:divBdr>
        </w:div>
        <w:div w:id="1820152376">
          <w:marLeft w:val="0"/>
          <w:marRight w:val="0"/>
          <w:marTop w:val="240"/>
          <w:marBottom w:val="0"/>
          <w:divBdr>
            <w:top w:val="none" w:sz="0" w:space="0" w:color="auto"/>
            <w:left w:val="none" w:sz="0" w:space="0" w:color="auto"/>
            <w:bottom w:val="none" w:sz="0" w:space="0" w:color="auto"/>
            <w:right w:val="none" w:sz="0" w:space="0" w:color="auto"/>
          </w:divBdr>
        </w:div>
        <w:div w:id="1177961614">
          <w:marLeft w:val="0"/>
          <w:marRight w:val="0"/>
          <w:marTop w:val="240"/>
          <w:marBottom w:val="0"/>
          <w:divBdr>
            <w:top w:val="none" w:sz="0" w:space="0" w:color="auto"/>
            <w:left w:val="none" w:sz="0" w:space="0" w:color="auto"/>
            <w:bottom w:val="none" w:sz="0" w:space="0" w:color="auto"/>
            <w:right w:val="none" w:sz="0" w:space="0" w:color="auto"/>
          </w:divBdr>
        </w:div>
        <w:div w:id="176703296">
          <w:marLeft w:val="0"/>
          <w:marRight w:val="0"/>
          <w:marTop w:val="240"/>
          <w:marBottom w:val="0"/>
          <w:divBdr>
            <w:top w:val="none" w:sz="0" w:space="0" w:color="auto"/>
            <w:left w:val="none" w:sz="0" w:space="0" w:color="auto"/>
            <w:bottom w:val="none" w:sz="0" w:space="0" w:color="auto"/>
            <w:right w:val="none" w:sz="0" w:space="0" w:color="auto"/>
          </w:divBdr>
        </w:div>
        <w:div w:id="203759436">
          <w:marLeft w:val="0"/>
          <w:marRight w:val="0"/>
          <w:marTop w:val="240"/>
          <w:marBottom w:val="0"/>
          <w:divBdr>
            <w:top w:val="none" w:sz="0" w:space="0" w:color="auto"/>
            <w:left w:val="none" w:sz="0" w:space="0" w:color="auto"/>
            <w:bottom w:val="none" w:sz="0" w:space="0" w:color="auto"/>
            <w:right w:val="none" w:sz="0" w:space="0" w:color="auto"/>
          </w:divBdr>
        </w:div>
        <w:div w:id="1123888270">
          <w:marLeft w:val="0"/>
          <w:marRight w:val="0"/>
          <w:marTop w:val="240"/>
          <w:marBottom w:val="0"/>
          <w:divBdr>
            <w:top w:val="none" w:sz="0" w:space="0" w:color="auto"/>
            <w:left w:val="none" w:sz="0" w:space="0" w:color="auto"/>
            <w:bottom w:val="none" w:sz="0" w:space="0" w:color="auto"/>
            <w:right w:val="none" w:sz="0" w:space="0" w:color="auto"/>
          </w:divBdr>
        </w:div>
        <w:div w:id="1570388444">
          <w:marLeft w:val="0"/>
          <w:marRight w:val="0"/>
          <w:marTop w:val="240"/>
          <w:marBottom w:val="0"/>
          <w:divBdr>
            <w:top w:val="none" w:sz="0" w:space="0" w:color="auto"/>
            <w:left w:val="none" w:sz="0" w:space="0" w:color="auto"/>
            <w:bottom w:val="none" w:sz="0" w:space="0" w:color="auto"/>
            <w:right w:val="none" w:sz="0" w:space="0" w:color="auto"/>
          </w:divBdr>
        </w:div>
        <w:div w:id="1232157639">
          <w:marLeft w:val="0"/>
          <w:marRight w:val="0"/>
          <w:marTop w:val="240"/>
          <w:marBottom w:val="0"/>
          <w:divBdr>
            <w:top w:val="none" w:sz="0" w:space="0" w:color="auto"/>
            <w:left w:val="none" w:sz="0" w:space="0" w:color="auto"/>
            <w:bottom w:val="none" w:sz="0" w:space="0" w:color="auto"/>
            <w:right w:val="none" w:sz="0" w:space="0" w:color="auto"/>
          </w:divBdr>
        </w:div>
        <w:div w:id="1792894600">
          <w:marLeft w:val="0"/>
          <w:marRight w:val="0"/>
          <w:marTop w:val="240"/>
          <w:marBottom w:val="0"/>
          <w:divBdr>
            <w:top w:val="none" w:sz="0" w:space="0" w:color="auto"/>
            <w:left w:val="none" w:sz="0" w:space="0" w:color="auto"/>
            <w:bottom w:val="none" w:sz="0" w:space="0" w:color="auto"/>
            <w:right w:val="none" w:sz="0" w:space="0" w:color="auto"/>
          </w:divBdr>
        </w:div>
        <w:div w:id="590430130">
          <w:marLeft w:val="0"/>
          <w:marRight w:val="0"/>
          <w:marTop w:val="240"/>
          <w:marBottom w:val="0"/>
          <w:divBdr>
            <w:top w:val="none" w:sz="0" w:space="0" w:color="auto"/>
            <w:left w:val="none" w:sz="0" w:space="0" w:color="auto"/>
            <w:bottom w:val="none" w:sz="0" w:space="0" w:color="auto"/>
            <w:right w:val="none" w:sz="0" w:space="0" w:color="auto"/>
          </w:divBdr>
        </w:div>
        <w:div w:id="477041697">
          <w:marLeft w:val="0"/>
          <w:marRight w:val="0"/>
          <w:marTop w:val="240"/>
          <w:marBottom w:val="0"/>
          <w:divBdr>
            <w:top w:val="none" w:sz="0" w:space="0" w:color="auto"/>
            <w:left w:val="none" w:sz="0" w:space="0" w:color="auto"/>
            <w:bottom w:val="none" w:sz="0" w:space="0" w:color="auto"/>
            <w:right w:val="none" w:sz="0" w:space="0" w:color="auto"/>
          </w:divBdr>
        </w:div>
        <w:div w:id="1152454614">
          <w:marLeft w:val="0"/>
          <w:marRight w:val="0"/>
          <w:marTop w:val="240"/>
          <w:marBottom w:val="0"/>
          <w:divBdr>
            <w:top w:val="none" w:sz="0" w:space="0" w:color="auto"/>
            <w:left w:val="none" w:sz="0" w:space="0" w:color="auto"/>
            <w:bottom w:val="none" w:sz="0" w:space="0" w:color="auto"/>
            <w:right w:val="none" w:sz="0" w:space="0" w:color="auto"/>
          </w:divBdr>
        </w:div>
        <w:div w:id="116948184">
          <w:marLeft w:val="0"/>
          <w:marRight w:val="0"/>
          <w:marTop w:val="240"/>
          <w:marBottom w:val="0"/>
          <w:divBdr>
            <w:top w:val="none" w:sz="0" w:space="0" w:color="auto"/>
            <w:left w:val="none" w:sz="0" w:space="0" w:color="auto"/>
            <w:bottom w:val="none" w:sz="0" w:space="0" w:color="auto"/>
            <w:right w:val="none" w:sz="0" w:space="0" w:color="auto"/>
          </w:divBdr>
        </w:div>
        <w:div w:id="174153262">
          <w:marLeft w:val="0"/>
          <w:marRight w:val="0"/>
          <w:marTop w:val="240"/>
          <w:marBottom w:val="0"/>
          <w:divBdr>
            <w:top w:val="none" w:sz="0" w:space="0" w:color="auto"/>
            <w:left w:val="none" w:sz="0" w:space="0" w:color="auto"/>
            <w:bottom w:val="none" w:sz="0" w:space="0" w:color="auto"/>
            <w:right w:val="none" w:sz="0" w:space="0" w:color="auto"/>
          </w:divBdr>
        </w:div>
        <w:div w:id="890967869">
          <w:marLeft w:val="0"/>
          <w:marRight w:val="0"/>
          <w:marTop w:val="240"/>
          <w:marBottom w:val="0"/>
          <w:divBdr>
            <w:top w:val="none" w:sz="0" w:space="0" w:color="auto"/>
            <w:left w:val="none" w:sz="0" w:space="0" w:color="auto"/>
            <w:bottom w:val="none" w:sz="0" w:space="0" w:color="auto"/>
            <w:right w:val="none" w:sz="0" w:space="0" w:color="auto"/>
          </w:divBdr>
        </w:div>
        <w:div w:id="373234425">
          <w:marLeft w:val="0"/>
          <w:marRight w:val="0"/>
          <w:marTop w:val="240"/>
          <w:marBottom w:val="0"/>
          <w:divBdr>
            <w:top w:val="none" w:sz="0" w:space="0" w:color="auto"/>
            <w:left w:val="none" w:sz="0" w:space="0" w:color="auto"/>
            <w:bottom w:val="none" w:sz="0" w:space="0" w:color="auto"/>
            <w:right w:val="none" w:sz="0" w:space="0" w:color="auto"/>
          </w:divBdr>
        </w:div>
        <w:div w:id="1315645685">
          <w:marLeft w:val="0"/>
          <w:marRight w:val="0"/>
          <w:marTop w:val="240"/>
          <w:marBottom w:val="0"/>
          <w:divBdr>
            <w:top w:val="none" w:sz="0" w:space="0" w:color="auto"/>
            <w:left w:val="none" w:sz="0" w:space="0" w:color="auto"/>
            <w:bottom w:val="none" w:sz="0" w:space="0" w:color="auto"/>
            <w:right w:val="none" w:sz="0" w:space="0" w:color="auto"/>
          </w:divBdr>
        </w:div>
        <w:div w:id="1280186413">
          <w:marLeft w:val="0"/>
          <w:marRight w:val="0"/>
          <w:marTop w:val="240"/>
          <w:marBottom w:val="0"/>
          <w:divBdr>
            <w:top w:val="none" w:sz="0" w:space="0" w:color="auto"/>
            <w:left w:val="none" w:sz="0" w:space="0" w:color="auto"/>
            <w:bottom w:val="none" w:sz="0" w:space="0" w:color="auto"/>
            <w:right w:val="none" w:sz="0" w:space="0" w:color="auto"/>
          </w:divBdr>
        </w:div>
        <w:div w:id="1986471834">
          <w:marLeft w:val="0"/>
          <w:marRight w:val="0"/>
          <w:marTop w:val="240"/>
          <w:marBottom w:val="0"/>
          <w:divBdr>
            <w:top w:val="none" w:sz="0" w:space="0" w:color="auto"/>
            <w:left w:val="none" w:sz="0" w:space="0" w:color="auto"/>
            <w:bottom w:val="none" w:sz="0" w:space="0" w:color="auto"/>
            <w:right w:val="none" w:sz="0" w:space="0" w:color="auto"/>
          </w:divBdr>
        </w:div>
        <w:div w:id="1671442036">
          <w:marLeft w:val="0"/>
          <w:marRight w:val="0"/>
          <w:marTop w:val="240"/>
          <w:marBottom w:val="0"/>
          <w:divBdr>
            <w:top w:val="none" w:sz="0" w:space="0" w:color="auto"/>
            <w:left w:val="none" w:sz="0" w:space="0" w:color="auto"/>
            <w:bottom w:val="none" w:sz="0" w:space="0" w:color="auto"/>
            <w:right w:val="none" w:sz="0" w:space="0" w:color="auto"/>
          </w:divBdr>
        </w:div>
        <w:div w:id="1014725273">
          <w:marLeft w:val="0"/>
          <w:marRight w:val="0"/>
          <w:marTop w:val="240"/>
          <w:marBottom w:val="0"/>
          <w:divBdr>
            <w:top w:val="none" w:sz="0" w:space="0" w:color="auto"/>
            <w:left w:val="none" w:sz="0" w:space="0" w:color="auto"/>
            <w:bottom w:val="none" w:sz="0" w:space="0" w:color="auto"/>
            <w:right w:val="none" w:sz="0" w:space="0" w:color="auto"/>
          </w:divBdr>
        </w:div>
        <w:div w:id="1544637199">
          <w:marLeft w:val="0"/>
          <w:marRight w:val="0"/>
          <w:marTop w:val="240"/>
          <w:marBottom w:val="0"/>
          <w:divBdr>
            <w:top w:val="none" w:sz="0" w:space="0" w:color="auto"/>
            <w:left w:val="none" w:sz="0" w:space="0" w:color="auto"/>
            <w:bottom w:val="none" w:sz="0" w:space="0" w:color="auto"/>
            <w:right w:val="none" w:sz="0" w:space="0" w:color="auto"/>
          </w:divBdr>
        </w:div>
        <w:div w:id="370499553">
          <w:marLeft w:val="0"/>
          <w:marRight w:val="0"/>
          <w:marTop w:val="240"/>
          <w:marBottom w:val="0"/>
          <w:divBdr>
            <w:top w:val="none" w:sz="0" w:space="0" w:color="auto"/>
            <w:left w:val="none" w:sz="0" w:space="0" w:color="auto"/>
            <w:bottom w:val="none" w:sz="0" w:space="0" w:color="auto"/>
            <w:right w:val="none" w:sz="0" w:space="0" w:color="auto"/>
          </w:divBdr>
        </w:div>
        <w:div w:id="1915509369">
          <w:marLeft w:val="0"/>
          <w:marRight w:val="0"/>
          <w:marTop w:val="240"/>
          <w:marBottom w:val="0"/>
          <w:divBdr>
            <w:top w:val="none" w:sz="0" w:space="0" w:color="auto"/>
            <w:left w:val="none" w:sz="0" w:space="0" w:color="auto"/>
            <w:bottom w:val="none" w:sz="0" w:space="0" w:color="auto"/>
            <w:right w:val="none" w:sz="0" w:space="0" w:color="auto"/>
          </w:divBdr>
        </w:div>
        <w:div w:id="1792673142">
          <w:marLeft w:val="0"/>
          <w:marRight w:val="0"/>
          <w:marTop w:val="240"/>
          <w:marBottom w:val="0"/>
          <w:divBdr>
            <w:top w:val="none" w:sz="0" w:space="0" w:color="auto"/>
            <w:left w:val="none" w:sz="0" w:space="0" w:color="auto"/>
            <w:bottom w:val="none" w:sz="0" w:space="0" w:color="auto"/>
            <w:right w:val="none" w:sz="0" w:space="0" w:color="auto"/>
          </w:divBdr>
        </w:div>
        <w:div w:id="1999113996">
          <w:marLeft w:val="0"/>
          <w:marRight w:val="0"/>
          <w:marTop w:val="240"/>
          <w:marBottom w:val="0"/>
          <w:divBdr>
            <w:top w:val="none" w:sz="0" w:space="0" w:color="auto"/>
            <w:left w:val="none" w:sz="0" w:space="0" w:color="auto"/>
            <w:bottom w:val="none" w:sz="0" w:space="0" w:color="auto"/>
            <w:right w:val="none" w:sz="0" w:space="0" w:color="auto"/>
          </w:divBdr>
        </w:div>
        <w:div w:id="1497258494">
          <w:marLeft w:val="0"/>
          <w:marRight w:val="0"/>
          <w:marTop w:val="240"/>
          <w:marBottom w:val="0"/>
          <w:divBdr>
            <w:top w:val="none" w:sz="0" w:space="0" w:color="auto"/>
            <w:left w:val="none" w:sz="0" w:space="0" w:color="auto"/>
            <w:bottom w:val="none" w:sz="0" w:space="0" w:color="auto"/>
            <w:right w:val="none" w:sz="0" w:space="0" w:color="auto"/>
          </w:divBdr>
        </w:div>
        <w:div w:id="180436923">
          <w:marLeft w:val="0"/>
          <w:marRight w:val="0"/>
          <w:marTop w:val="240"/>
          <w:marBottom w:val="0"/>
          <w:divBdr>
            <w:top w:val="none" w:sz="0" w:space="0" w:color="auto"/>
            <w:left w:val="none" w:sz="0" w:space="0" w:color="auto"/>
            <w:bottom w:val="none" w:sz="0" w:space="0" w:color="auto"/>
            <w:right w:val="none" w:sz="0" w:space="0" w:color="auto"/>
          </w:divBdr>
        </w:div>
        <w:div w:id="28334237">
          <w:marLeft w:val="0"/>
          <w:marRight w:val="0"/>
          <w:marTop w:val="240"/>
          <w:marBottom w:val="0"/>
          <w:divBdr>
            <w:top w:val="none" w:sz="0" w:space="0" w:color="auto"/>
            <w:left w:val="none" w:sz="0" w:space="0" w:color="auto"/>
            <w:bottom w:val="none" w:sz="0" w:space="0" w:color="auto"/>
            <w:right w:val="none" w:sz="0" w:space="0" w:color="auto"/>
          </w:divBdr>
        </w:div>
        <w:div w:id="418331663">
          <w:marLeft w:val="0"/>
          <w:marRight w:val="0"/>
          <w:marTop w:val="240"/>
          <w:marBottom w:val="0"/>
          <w:divBdr>
            <w:top w:val="none" w:sz="0" w:space="0" w:color="auto"/>
            <w:left w:val="none" w:sz="0" w:space="0" w:color="auto"/>
            <w:bottom w:val="none" w:sz="0" w:space="0" w:color="auto"/>
            <w:right w:val="none" w:sz="0" w:space="0" w:color="auto"/>
          </w:divBdr>
        </w:div>
        <w:div w:id="667363429">
          <w:marLeft w:val="0"/>
          <w:marRight w:val="0"/>
          <w:marTop w:val="240"/>
          <w:marBottom w:val="0"/>
          <w:divBdr>
            <w:top w:val="none" w:sz="0" w:space="0" w:color="auto"/>
            <w:left w:val="none" w:sz="0" w:space="0" w:color="auto"/>
            <w:bottom w:val="none" w:sz="0" w:space="0" w:color="auto"/>
            <w:right w:val="none" w:sz="0" w:space="0" w:color="auto"/>
          </w:divBdr>
        </w:div>
        <w:div w:id="922422376">
          <w:marLeft w:val="0"/>
          <w:marRight w:val="0"/>
          <w:marTop w:val="240"/>
          <w:marBottom w:val="0"/>
          <w:divBdr>
            <w:top w:val="none" w:sz="0" w:space="0" w:color="auto"/>
            <w:left w:val="none" w:sz="0" w:space="0" w:color="auto"/>
            <w:bottom w:val="none" w:sz="0" w:space="0" w:color="auto"/>
            <w:right w:val="none" w:sz="0" w:space="0" w:color="auto"/>
          </w:divBdr>
        </w:div>
        <w:div w:id="2096896385">
          <w:marLeft w:val="0"/>
          <w:marRight w:val="0"/>
          <w:marTop w:val="240"/>
          <w:marBottom w:val="0"/>
          <w:divBdr>
            <w:top w:val="none" w:sz="0" w:space="0" w:color="auto"/>
            <w:left w:val="none" w:sz="0" w:space="0" w:color="auto"/>
            <w:bottom w:val="none" w:sz="0" w:space="0" w:color="auto"/>
            <w:right w:val="none" w:sz="0" w:space="0" w:color="auto"/>
          </w:divBdr>
        </w:div>
        <w:div w:id="1902016354">
          <w:marLeft w:val="0"/>
          <w:marRight w:val="0"/>
          <w:marTop w:val="240"/>
          <w:marBottom w:val="0"/>
          <w:divBdr>
            <w:top w:val="none" w:sz="0" w:space="0" w:color="auto"/>
            <w:left w:val="none" w:sz="0" w:space="0" w:color="auto"/>
            <w:bottom w:val="none" w:sz="0" w:space="0" w:color="auto"/>
            <w:right w:val="none" w:sz="0" w:space="0" w:color="auto"/>
          </w:divBdr>
        </w:div>
        <w:div w:id="204679404">
          <w:marLeft w:val="0"/>
          <w:marRight w:val="0"/>
          <w:marTop w:val="240"/>
          <w:marBottom w:val="0"/>
          <w:divBdr>
            <w:top w:val="none" w:sz="0" w:space="0" w:color="auto"/>
            <w:left w:val="none" w:sz="0" w:space="0" w:color="auto"/>
            <w:bottom w:val="none" w:sz="0" w:space="0" w:color="auto"/>
            <w:right w:val="none" w:sz="0" w:space="0" w:color="auto"/>
          </w:divBdr>
        </w:div>
        <w:div w:id="170608939">
          <w:marLeft w:val="0"/>
          <w:marRight w:val="0"/>
          <w:marTop w:val="240"/>
          <w:marBottom w:val="0"/>
          <w:divBdr>
            <w:top w:val="none" w:sz="0" w:space="0" w:color="auto"/>
            <w:left w:val="none" w:sz="0" w:space="0" w:color="auto"/>
            <w:bottom w:val="none" w:sz="0" w:space="0" w:color="auto"/>
            <w:right w:val="none" w:sz="0" w:space="0" w:color="auto"/>
          </w:divBdr>
        </w:div>
        <w:div w:id="106631267">
          <w:marLeft w:val="0"/>
          <w:marRight w:val="0"/>
          <w:marTop w:val="240"/>
          <w:marBottom w:val="0"/>
          <w:divBdr>
            <w:top w:val="none" w:sz="0" w:space="0" w:color="auto"/>
            <w:left w:val="none" w:sz="0" w:space="0" w:color="auto"/>
            <w:bottom w:val="none" w:sz="0" w:space="0" w:color="auto"/>
            <w:right w:val="none" w:sz="0" w:space="0" w:color="auto"/>
          </w:divBdr>
        </w:div>
        <w:div w:id="1132020075">
          <w:marLeft w:val="0"/>
          <w:marRight w:val="0"/>
          <w:marTop w:val="240"/>
          <w:marBottom w:val="0"/>
          <w:divBdr>
            <w:top w:val="none" w:sz="0" w:space="0" w:color="auto"/>
            <w:left w:val="none" w:sz="0" w:space="0" w:color="auto"/>
            <w:bottom w:val="none" w:sz="0" w:space="0" w:color="auto"/>
            <w:right w:val="none" w:sz="0" w:space="0" w:color="auto"/>
          </w:divBdr>
        </w:div>
        <w:div w:id="795635385">
          <w:marLeft w:val="0"/>
          <w:marRight w:val="0"/>
          <w:marTop w:val="240"/>
          <w:marBottom w:val="0"/>
          <w:divBdr>
            <w:top w:val="none" w:sz="0" w:space="0" w:color="auto"/>
            <w:left w:val="none" w:sz="0" w:space="0" w:color="auto"/>
            <w:bottom w:val="none" w:sz="0" w:space="0" w:color="auto"/>
            <w:right w:val="none" w:sz="0" w:space="0" w:color="auto"/>
          </w:divBdr>
        </w:div>
        <w:div w:id="1672024236">
          <w:marLeft w:val="0"/>
          <w:marRight w:val="0"/>
          <w:marTop w:val="240"/>
          <w:marBottom w:val="0"/>
          <w:divBdr>
            <w:top w:val="none" w:sz="0" w:space="0" w:color="auto"/>
            <w:left w:val="none" w:sz="0" w:space="0" w:color="auto"/>
            <w:bottom w:val="none" w:sz="0" w:space="0" w:color="auto"/>
            <w:right w:val="none" w:sz="0" w:space="0" w:color="auto"/>
          </w:divBdr>
        </w:div>
        <w:div w:id="603340084">
          <w:marLeft w:val="0"/>
          <w:marRight w:val="0"/>
          <w:marTop w:val="240"/>
          <w:marBottom w:val="0"/>
          <w:divBdr>
            <w:top w:val="none" w:sz="0" w:space="0" w:color="auto"/>
            <w:left w:val="none" w:sz="0" w:space="0" w:color="auto"/>
            <w:bottom w:val="none" w:sz="0" w:space="0" w:color="auto"/>
            <w:right w:val="none" w:sz="0" w:space="0" w:color="auto"/>
          </w:divBdr>
        </w:div>
        <w:div w:id="541134241">
          <w:marLeft w:val="0"/>
          <w:marRight w:val="0"/>
          <w:marTop w:val="240"/>
          <w:marBottom w:val="0"/>
          <w:divBdr>
            <w:top w:val="none" w:sz="0" w:space="0" w:color="auto"/>
            <w:left w:val="none" w:sz="0" w:space="0" w:color="auto"/>
            <w:bottom w:val="none" w:sz="0" w:space="0" w:color="auto"/>
            <w:right w:val="none" w:sz="0" w:space="0" w:color="auto"/>
          </w:divBdr>
        </w:div>
        <w:div w:id="1590507964">
          <w:marLeft w:val="0"/>
          <w:marRight w:val="0"/>
          <w:marTop w:val="240"/>
          <w:marBottom w:val="0"/>
          <w:divBdr>
            <w:top w:val="none" w:sz="0" w:space="0" w:color="auto"/>
            <w:left w:val="none" w:sz="0" w:space="0" w:color="auto"/>
            <w:bottom w:val="none" w:sz="0" w:space="0" w:color="auto"/>
            <w:right w:val="none" w:sz="0" w:space="0" w:color="auto"/>
          </w:divBdr>
        </w:div>
        <w:div w:id="2094400210">
          <w:marLeft w:val="0"/>
          <w:marRight w:val="0"/>
          <w:marTop w:val="240"/>
          <w:marBottom w:val="0"/>
          <w:divBdr>
            <w:top w:val="none" w:sz="0" w:space="0" w:color="auto"/>
            <w:left w:val="none" w:sz="0" w:space="0" w:color="auto"/>
            <w:bottom w:val="none" w:sz="0" w:space="0" w:color="auto"/>
            <w:right w:val="none" w:sz="0" w:space="0" w:color="auto"/>
          </w:divBdr>
        </w:div>
        <w:div w:id="916481269">
          <w:marLeft w:val="0"/>
          <w:marRight w:val="0"/>
          <w:marTop w:val="240"/>
          <w:marBottom w:val="0"/>
          <w:divBdr>
            <w:top w:val="none" w:sz="0" w:space="0" w:color="auto"/>
            <w:left w:val="none" w:sz="0" w:space="0" w:color="auto"/>
            <w:bottom w:val="none" w:sz="0" w:space="0" w:color="auto"/>
            <w:right w:val="none" w:sz="0" w:space="0" w:color="auto"/>
          </w:divBdr>
        </w:div>
        <w:div w:id="983313696">
          <w:marLeft w:val="0"/>
          <w:marRight w:val="0"/>
          <w:marTop w:val="240"/>
          <w:marBottom w:val="0"/>
          <w:divBdr>
            <w:top w:val="none" w:sz="0" w:space="0" w:color="auto"/>
            <w:left w:val="none" w:sz="0" w:space="0" w:color="auto"/>
            <w:bottom w:val="none" w:sz="0" w:space="0" w:color="auto"/>
            <w:right w:val="none" w:sz="0" w:space="0" w:color="auto"/>
          </w:divBdr>
        </w:div>
        <w:div w:id="996029579">
          <w:marLeft w:val="0"/>
          <w:marRight w:val="0"/>
          <w:marTop w:val="240"/>
          <w:marBottom w:val="0"/>
          <w:divBdr>
            <w:top w:val="none" w:sz="0" w:space="0" w:color="auto"/>
            <w:left w:val="none" w:sz="0" w:space="0" w:color="auto"/>
            <w:bottom w:val="none" w:sz="0" w:space="0" w:color="auto"/>
            <w:right w:val="none" w:sz="0" w:space="0" w:color="auto"/>
          </w:divBdr>
        </w:div>
        <w:div w:id="1463037833">
          <w:marLeft w:val="0"/>
          <w:marRight w:val="0"/>
          <w:marTop w:val="240"/>
          <w:marBottom w:val="0"/>
          <w:divBdr>
            <w:top w:val="none" w:sz="0" w:space="0" w:color="auto"/>
            <w:left w:val="none" w:sz="0" w:space="0" w:color="auto"/>
            <w:bottom w:val="none" w:sz="0" w:space="0" w:color="auto"/>
            <w:right w:val="none" w:sz="0" w:space="0" w:color="auto"/>
          </w:divBdr>
        </w:div>
        <w:div w:id="1134562206">
          <w:marLeft w:val="0"/>
          <w:marRight w:val="0"/>
          <w:marTop w:val="240"/>
          <w:marBottom w:val="0"/>
          <w:divBdr>
            <w:top w:val="none" w:sz="0" w:space="0" w:color="auto"/>
            <w:left w:val="none" w:sz="0" w:space="0" w:color="auto"/>
            <w:bottom w:val="none" w:sz="0" w:space="0" w:color="auto"/>
            <w:right w:val="none" w:sz="0" w:space="0" w:color="auto"/>
          </w:divBdr>
        </w:div>
        <w:div w:id="977224000">
          <w:marLeft w:val="0"/>
          <w:marRight w:val="0"/>
          <w:marTop w:val="240"/>
          <w:marBottom w:val="0"/>
          <w:divBdr>
            <w:top w:val="none" w:sz="0" w:space="0" w:color="auto"/>
            <w:left w:val="none" w:sz="0" w:space="0" w:color="auto"/>
            <w:bottom w:val="none" w:sz="0" w:space="0" w:color="auto"/>
            <w:right w:val="none" w:sz="0" w:space="0" w:color="auto"/>
          </w:divBdr>
        </w:div>
        <w:div w:id="1178080427">
          <w:marLeft w:val="0"/>
          <w:marRight w:val="0"/>
          <w:marTop w:val="240"/>
          <w:marBottom w:val="0"/>
          <w:divBdr>
            <w:top w:val="none" w:sz="0" w:space="0" w:color="auto"/>
            <w:left w:val="none" w:sz="0" w:space="0" w:color="auto"/>
            <w:bottom w:val="none" w:sz="0" w:space="0" w:color="auto"/>
            <w:right w:val="none" w:sz="0" w:space="0" w:color="auto"/>
          </w:divBdr>
        </w:div>
        <w:div w:id="1753890852">
          <w:marLeft w:val="0"/>
          <w:marRight w:val="0"/>
          <w:marTop w:val="240"/>
          <w:marBottom w:val="0"/>
          <w:divBdr>
            <w:top w:val="none" w:sz="0" w:space="0" w:color="auto"/>
            <w:left w:val="none" w:sz="0" w:space="0" w:color="auto"/>
            <w:bottom w:val="none" w:sz="0" w:space="0" w:color="auto"/>
            <w:right w:val="none" w:sz="0" w:space="0" w:color="auto"/>
          </w:divBdr>
        </w:div>
        <w:div w:id="1263806210">
          <w:marLeft w:val="0"/>
          <w:marRight w:val="0"/>
          <w:marTop w:val="240"/>
          <w:marBottom w:val="0"/>
          <w:divBdr>
            <w:top w:val="none" w:sz="0" w:space="0" w:color="auto"/>
            <w:left w:val="none" w:sz="0" w:space="0" w:color="auto"/>
            <w:bottom w:val="none" w:sz="0" w:space="0" w:color="auto"/>
            <w:right w:val="none" w:sz="0" w:space="0" w:color="auto"/>
          </w:divBdr>
        </w:div>
        <w:div w:id="224880204">
          <w:marLeft w:val="0"/>
          <w:marRight w:val="0"/>
          <w:marTop w:val="240"/>
          <w:marBottom w:val="0"/>
          <w:divBdr>
            <w:top w:val="none" w:sz="0" w:space="0" w:color="auto"/>
            <w:left w:val="none" w:sz="0" w:space="0" w:color="auto"/>
            <w:bottom w:val="none" w:sz="0" w:space="0" w:color="auto"/>
            <w:right w:val="none" w:sz="0" w:space="0" w:color="auto"/>
          </w:divBdr>
        </w:div>
        <w:div w:id="141896526">
          <w:marLeft w:val="0"/>
          <w:marRight w:val="0"/>
          <w:marTop w:val="240"/>
          <w:marBottom w:val="0"/>
          <w:divBdr>
            <w:top w:val="none" w:sz="0" w:space="0" w:color="auto"/>
            <w:left w:val="none" w:sz="0" w:space="0" w:color="auto"/>
            <w:bottom w:val="none" w:sz="0" w:space="0" w:color="auto"/>
            <w:right w:val="none" w:sz="0" w:space="0" w:color="auto"/>
          </w:divBdr>
        </w:div>
        <w:div w:id="1772165721">
          <w:marLeft w:val="0"/>
          <w:marRight w:val="0"/>
          <w:marTop w:val="240"/>
          <w:marBottom w:val="0"/>
          <w:divBdr>
            <w:top w:val="none" w:sz="0" w:space="0" w:color="auto"/>
            <w:left w:val="none" w:sz="0" w:space="0" w:color="auto"/>
            <w:bottom w:val="none" w:sz="0" w:space="0" w:color="auto"/>
            <w:right w:val="none" w:sz="0" w:space="0" w:color="auto"/>
          </w:divBdr>
        </w:div>
        <w:div w:id="1171875840">
          <w:marLeft w:val="0"/>
          <w:marRight w:val="0"/>
          <w:marTop w:val="240"/>
          <w:marBottom w:val="0"/>
          <w:divBdr>
            <w:top w:val="none" w:sz="0" w:space="0" w:color="auto"/>
            <w:left w:val="none" w:sz="0" w:space="0" w:color="auto"/>
            <w:bottom w:val="none" w:sz="0" w:space="0" w:color="auto"/>
            <w:right w:val="none" w:sz="0" w:space="0" w:color="auto"/>
          </w:divBdr>
        </w:div>
        <w:div w:id="1989088434">
          <w:marLeft w:val="0"/>
          <w:marRight w:val="0"/>
          <w:marTop w:val="240"/>
          <w:marBottom w:val="0"/>
          <w:divBdr>
            <w:top w:val="none" w:sz="0" w:space="0" w:color="auto"/>
            <w:left w:val="none" w:sz="0" w:space="0" w:color="auto"/>
            <w:bottom w:val="none" w:sz="0" w:space="0" w:color="auto"/>
            <w:right w:val="none" w:sz="0" w:space="0" w:color="auto"/>
          </w:divBdr>
        </w:div>
        <w:div w:id="75171623">
          <w:marLeft w:val="0"/>
          <w:marRight w:val="0"/>
          <w:marTop w:val="240"/>
          <w:marBottom w:val="0"/>
          <w:divBdr>
            <w:top w:val="none" w:sz="0" w:space="0" w:color="auto"/>
            <w:left w:val="none" w:sz="0" w:space="0" w:color="auto"/>
            <w:bottom w:val="none" w:sz="0" w:space="0" w:color="auto"/>
            <w:right w:val="none" w:sz="0" w:space="0" w:color="auto"/>
          </w:divBdr>
        </w:div>
        <w:div w:id="1623615417">
          <w:marLeft w:val="0"/>
          <w:marRight w:val="0"/>
          <w:marTop w:val="240"/>
          <w:marBottom w:val="0"/>
          <w:divBdr>
            <w:top w:val="none" w:sz="0" w:space="0" w:color="auto"/>
            <w:left w:val="none" w:sz="0" w:space="0" w:color="auto"/>
            <w:bottom w:val="none" w:sz="0" w:space="0" w:color="auto"/>
            <w:right w:val="none" w:sz="0" w:space="0" w:color="auto"/>
          </w:divBdr>
        </w:div>
        <w:div w:id="1384790155">
          <w:marLeft w:val="0"/>
          <w:marRight w:val="0"/>
          <w:marTop w:val="240"/>
          <w:marBottom w:val="0"/>
          <w:divBdr>
            <w:top w:val="none" w:sz="0" w:space="0" w:color="auto"/>
            <w:left w:val="none" w:sz="0" w:space="0" w:color="auto"/>
            <w:bottom w:val="none" w:sz="0" w:space="0" w:color="auto"/>
            <w:right w:val="none" w:sz="0" w:space="0" w:color="auto"/>
          </w:divBdr>
        </w:div>
        <w:div w:id="1470051285">
          <w:marLeft w:val="0"/>
          <w:marRight w:val="0"/>
          <w:marTop w:val="240"/>
          <w:marBottom w:val="0"/>
          <w:divBdr>
            <w:top w:val="none" w:sz="0" w:space="0" w:color="auto"/>
            <w:left w:val="none" w:sz="0" w:space="0" w:color="auto"/>
            <w:bottom w:val="none" w:sz="0" w:space="0" w:color="auto"/>
            <w:right w:val="none" w:sz="0" w:space="0" w:color="auto"/>
          </w:divBdr>
        </w:div>
        <w:div w:id="226379576">
          <w:marLeft w:val="0"/>
          <w:marRight w:val="0"/>
          <w:marTop w:val="240"/>
          <w:marBottom w:val="0"/>
          <w:divBdr>
            <w:top w:val="none" w:sz="0" w:space="0" w:color="auto"/>
            <w:left w:val="none" w:sz="0" w:space="0" w:color="auto"/>
            <w:bottom w:val="none" w:sz="0" w:space="0" w:color="auto"/>
            <w:right w:val="none" w:sz="0" w:space="0" w:color="auto"/>
          </w:divBdr>
        </w:div>
        <w:div w:id="1064260882">
          <w:marLeft w:val="0"/>
          <w:marRight w:val="0"/>
          <w:marTop w:val="240"/>
          <w:marBottom w:val="0"/>
          <w:divBdr>
            <w:top w:val="none" w:sz="0" w:space="0" w:color="auto"/>
            <w:left w:val="none" w:sz="0" w:space="0" w:color="auto"/>
            <w:bottom w:val="none" w:sz="0" w:space="0" w:color="auto"/>
            <w:right w:val="none" w:sz="0" w:space="0" w:color="auto"/>
          </w:divBdr>
        </w:div>
        <w:div w:id="1190216204">
          <w:marLeft w:val="0"/>
          <w:marRight w:val="0"/>
          <w:marTop w:val="240"/>
          <w:marBottom w:val="0"/>
          <w:divBdr>
            <w:top w:val="none" w:sz="0" w:space="0" w:color="auto"/>
            <w:left w:val="none" w:sz="0" w:space="0" w:color="auto"/>
            <w:bottom w:val="none" w:sz="0" w:space="0" w:color="auto"/>
            <w:right w:val="none" w:sz="0" w:space="0" w:color="auto"/>
          </w:divBdr>
        </w:div>
        <w:div w:id="1327440389">
          <w:marLeft w:val="0"/>
          <w:marRight w:val="0"/>
          <w:marTop w:val="240"/>
          <w:marBottom w:val="0"/>
          <w:divBdr>
            <w:top w:val="none" w:sz="0" w:space="0" w:color="auto"/>
            <w:left w:val="none" w:sz="0" w:space="0" w:color="auto"/>
            <w:bottom w:val="none" w:sz="0" w:space="0" w:color="auto"/>
            <w:right w:val="none" w:sz="0" w:space="0" w:color="auto"/>
          </w:divBdr>
        </w:div>
        <w:div w:id="482544942">
          <w:marLeft w:val="0"/>
          <w:marRight w:val="0"/>
          <w:marTop w:val="240"/>
          <w:marBottom w:val="0"/>
          <w:divBdr>
            <w:top w:val="none" w:sz="0" w:space="0" w:color="auto"/>
            <w:left w:val="none" w:sz="0" w:space="0" w:color="auto"/>
            <w:bottom w:val="none" w:sz="0" w:space="0" w:color="auto"/>
            <w:right w:val="none" w:sz="0" w:space="0" w:color="auto"/>
          </w:divBdr>
        </w:div>
        <w:div w:id="715543026">
          <w:marLeft w:val="0"/>
          <w:marRight w:val="0"/>
          <w:marTop w:val="240"/>
          <w:marBottom w:val="0"/>
          <w:divBdr>
            <w:top w:val="none" w:sz="0" w:space="0" w:color="auto"/>
            <w:left w:val="none" w:sz="0" w:space="0" w:color="auto"/>
            <w:bottom w:val="none" w:sz="0" w:space="0" w:color="auto"/>
            <w:right w:val="none" w:sz="0" w:space="0" w:color="auto"/>
          </w:divBdr>
        </w:div>
        <w:div w:id="1247150210">
          <w:marLeft w:val="0"/>
          <w:marRight w:val="0"/>
          <w:marTop w:val="240"/>
          <w:marBottom w:val="0"/>
          <w:divBdr>
            <w:top w:val="none" w:sz="0" w:space="0" w:color="auto"/>
            <w:left w:val="none" w:sz="0" w:space="0" w:color="auto"/>
            <w:bottom w:val="none" w:sz="0" w:space="0" w:color="auto"/>
            <w:right w:val="none" w:sz="0" w:space="0" w:color="auto"/>
          </w:divBdr>
        </w:div>
        <w:div w:id="311646068">
          <w:marLeft w:val="0"/>
          <w:marRight w:val="0"/>
          <w:marTop w:val="240"/>
          <w:marBottom w:val="0"/>
          <w:divBdr>
            <w:top w:val="none" w:sz="0" w:space="0" w:color="auto"/>
            <w:left w:val="none" w:sz="0" w:space="0" w:color="auto"/>
            <w:bottom w:val="none" w:sz="0" w:space="0" w:color="auto"/>
            <w:right w:val="none" w:sz="0" w:space="0" w:color="auto"/>
          </w:divBdr>
        </w:div>
        <w:div w:id="838158824">
          <w:marLeft w:val="0"/>
          <w:marRight w:val="0"/>
          <w:marTop w:val="240"/>
          <w:marBottom w:val="0"/>
          <w:divBdr>
            <w:top w:val="none" w:sz="0" w:space="0" w:color="auto"/>
            <w:left w:val="none" w:sz="0" w:space="0" w:color="auto"/>
            <w:bottom w:val="none" w:sz="0" w:space="0" w:color="auto"/>
            <w:right w:val="none" w:sz="0" w:space="0" w:color="auto"/>
          </w:divBdr>
        </w:div>
        <w:div w:id="1575433748">
          <w:marLeft w:val="0"/>
          <w:marRight w:val="0"/>
          <w:marTop w:val="240"/>
          <w:marBottom w:val="0"/>
          <w:divBdr>
            <w:top w:val="none" w:sz="0" w:space="0" w:color="auto"/>
            <w:left w:val="none" w:sz="0" w:space="0" w:color="auto"/>
            <w:bottom w:val="none" w:sz="0" w:space="0" w:color="auto"/>
            <w:right w:val="none" w:sz="0" w:space="0" w:color="auto"/>
          </w:divBdr>
        </w:div>
        <w:div w:id="949092884">
          <w:marLeft w:val="0"/>
          <w:marRight w:val="0"/>
          <w:marTop w:val="240"/>
          <w:marBottom w:val="0"/>
          <w:divBdr>
            <w:top w:val="none" w:sz="0" w:space="0" w:color="auto"/>
            <w:left w:val="none" w:sz="0" w:space="0" w:color="auto"/>
            <w:bottom w:val="none" w:sz="0" w:space="0" w:color="auto"/>
            <w:right w:val="none" w:sz="0" w:space="0" w:color="auto"/>
          </w:divBdr>
        </w:div>
        <w:div w:id="1320690785">
          <w:marLeft w:val="0"/>
          <w:marRight w:val="0"/>
          <w:marTop w:val="240"/>
          <w:marBottom w:val="0"/>
          <w:divBdr>
            <w:top w:val="none" w:sz="0" w:space="0" w:color="auto"/>
            <w:left w:val="none" w:sz="0" w:space="0" w:color="auto"/>
            <w:bottom w:val="none" w:sz="0" w:space="0" w:color="auto"/>
            <w:right w:val="none" w:sz="0" w:space="0" w:color="auto"/>
          </w:divBdr>
        </w:div>
        <w:div w:id="785195417">
          <w:marLeft w:val="0"/>
          <w:marRight w:val="0"/>
          <w:marTop w:val="240"/>
          <w:marBottom w:val="0"/>
          <w:divBdr>
            <w:top w:val="none" w:sz="0" w:space="0" w:color="auto"/>
            <w:left w:val="none" w:sz="0" w:space="0" w:color="auto"/>
            <w:bottom w:val="none" w:sz="0" w:space="0" w:color="auto"/>
            <w:right w:val="none" w:sz="0" w:space="0" w:color="auto"/>
          </w:divBdr>
        </w:div>
        <w:div w:id="1982809908">
          <w:marLeft w:val="0"/>
          <w:marRight w:val="0"/>
          <w:marTop w:val="240"/>
          <w:marBottom w:val="0"/>
          <w:divBdr>
            <w:top w:val="none" w:sz="0" w:space="0" w:color="auto"/>
            <w:left w:val="none" w:sz="0" w:space="0" w:color="auto"/>
            <w:bottom w:val="none" w:sz="0" w:space="0" w:color="auto"/>
            <w:right w:val="none" w:sz="0" w:space="0" w:color="auto"/>
          </w:divBdr>
        </w:div>
        <w:div w:id="1002198634">
          <w:marLeft w:val="0"/>
          <w:marRight w:val="0"/>
          <w:marTop w:val="240"/>
          <w:marBottom w:val="0"/>
          <w:divBdr>
            <w:top w:val="none" w:sz="0" w:space="0" w:color="auto"/>
            <w:left w:val="none" w:sz="0" w:space="0" w:color="auto"/>
            <w:bottom w:val="none" w:sz="0" w:space="0" w:color="auto"/>
            <w:right w:val="none" w:sz="0" w:space="0" w:color="auto"/>
          </w:divBdr>
        </w:div>
        <w:div w:id="1156919551">
          <w:marLeft w:val="0"/>
          <w:marRight w:val="0"/>
          <w:marTop w:val="240"/>
          <w:marBottom w:val="0"/>
          <w:divBdr>
            <w:top w:val="none" w:sz="0" w:space="0" w:color="auto"/>
            <w:left w:val="none" w:sz="0" w:space="0" w:color="auto"/>
            <w:bottom w:val="none" w:sz="0" w:space="0" w:color="auto"/>
            <w:right w:val="none" w:sz="0" w:space="0" w:color="auto"/>
          </w:divBdr>
        </w:div>
        <w:div w:id="900093385">
          <w:marLeft w:val="0"/>
          <w:marRight w:val="0"/>
          <w:marTop w:val="240"/>
          <w:marBottom w:val="0"/>
          <w:divBdr>
            <w:top w:val="none" w:sz="0" w:space="0" w:color="auto"/>
            <w:left w:val="none" w:sz="0" w:space="0" w:color="auto"/>
            <w:bottom w:val="none" w:sz="0" w:space="0" w:color="auto"/>
            <w:right w:val="none" w:sz="0" w:space="0" w:color="auto"/>
          </w:divBdr>
        </w:div>
        <w:div w:id="767117037">
          <w:marLeft w:val="0"/>
          <w:marRight w:val="0"/>
          <w:marTop w:val="240"/>
          <w:marBottom w:val="0"/>
          <w:divBdr>
            <w:top w:val="none" w:sz="0" w:space="0" w:color="auto"/>
            <w:left w:val="none" w:sz="0" w:space="0" w:color="auto"/>
            <w:bottom w:val="none" w:sz="0" w:space="0" w:color="auto"/>
            <w:right w:val="none" w:sz="0" w:space="0" w:color="auto"/>
          </w:divBdr>
        </w:div>
        <w:div w:id="272327289">
          <w:marLeft w:val="0"/>
          <w:marRight w:val="0"/>
          <w:marTop w:val="240"/>
          <w:marBottom w:val="0"/>
          <w:divBdr>
            <w:top w:val="none" w:sz="0" w:space="0" w:color="auto"/>
            <w:left w:val="none" w:sz="0" w:space="0" w:color="auto"/>
            <w:bottom w:val="none" w:sz="0" w:space="0" w:color="auto"/>
            <w:right w:val="none" w:sz="0" w:space="0" w:color="auto"/>
          </w:divBdr>
        </w:div>
        <w:div w:id="1693533096">
          <w:marLeft w:val="0"/>
          <w:marRight w:val="0"/>
          <w:marTop w:val="240"/>
          <w:marBottom w:val="0"/>
          <w:divBdr>
            <w:top w:val="none" w:sz="0" w:space="0" w:color="auto"/>
            <w:left w:val="none" w:sz="0" w:space="0" w:color="auto"/>
            <w:bottom w:val="none" w:sz="0" w:space="0" w:color="auto"/>
            <w:right w:val="none" w:sz="0" w:space="0" w:color="auto"/>
          </w:divBdr>
        </w:div>
        <w:div w:id="689179938">
          <w:marLeft w:val="0"/>
          <w:marRight w:val="0"/>
          <w:marTop w:val="240"/>
          <w:marBottom w:val="0"/>
          <w:divBdr>
            <w:top w:val="none" w:sz="0" w:space="0" w:color="auto"/>
            <w:left w:val="none" w:sz="0" w:space="0" w:color="auto"/>
            <w:bottom w:val="none" w:sz="0" w:space="0" w:color="auto"/>
            <w:right w:val="none" w:sz="0" w:space="0" w:color="auto"/>
          </w:divBdr>
        </w:div>
        <w:div w:id="1605770317">
          <w:marLeft w:val="0"/>
          <w:marRight w:val="0"/>
          <w:marTop w:val="240"/>
          <w:marBottom w:val="0"/>
          <w:divBdr>
            <w:top w:val="none" w:sz="0" w:space="0" w:color="auto"/>
            <w:left w:val="none" w:sz="0" w:space="0" w:color="auto"/>
            <w:bottom w:val="none" w:sz="0" w:space="0" w:color="auto"/>
            <w:right w:val="none" w:sz="0" w:space="0" w:color="auto"/>
          </w:divBdr>
        </w:div>
        <w:div w:id="1421214381">
          <w:marLeft w:val="0"/>
          <w:marRight w:val="0"/>
          <w:marTop w:val="240"/>
          <w:marBottom w:val="0"/>
          <w:divBdr>
            <w:top w:val="none" w:sz="0" w:space="0" w:color="auto"/>
            <w:left w:val="none" w:sz="0" w:space="0" w:color="auto"/>
            <w:bottom w:val="none" w:sz="0" w:space="0" w:color="auto"/>
            <w:right w:val="none" w:sz="0" w:space="0" w:color="auto"/>
          </w:divBdr>
        </w:div>
        <w:div w:id="1070618170">
          <w:marLeft w:val="0"/>
          <w:marRight w:val="0"/>
          <w:marTop w:val="240"/>
          <w:marBottom w:val="0"/>
          <w:divBdr>
            <w:top w:val="none" w:sz="0" w:space="0" w:color="auto"/>
            <w:left w:val="none" w:sz="0" w:space="0" w:color="auto"/>
            <w:bottom w:val="none" w:sz="0" w:space="0" w:color="auto"/>
            <w:right w:val="none" w:sz="0" w:space="0" w:color="auto"/>
          </w:divBdr>
        </w:div>
        <w:div w:id="193733904">
          <w:marLeft w:val="0"/>
          <w:marRight w:val="0"/>
          <w:marTop w:val="240"/>
          <w:marBottom w:val="0"/>
          <w:divBdr>
            <w:top w:val="none" w:sz="0" w:space="0" w:color="auto"/>
            <w:left w:val="none" w:sz="0" w:space="0" w:color="auto"/>
            <w:bottom w:val="none" w:sz="0" w:space="0" w:color="auto"/>
            <w:right w:val="none" w:sz="0" w:space="0" w:color="auto"/>
          </w:divBdr>
        </w:div>
        <w:div w:id="1924954024">
          <w:marLeft w:val="0"/>
          <w:marRight w:val="0"/>
          <w:marTop w:val="240"/>
          <w:marBottom w:val="0"/>
          <w:divBdr>
            <w:top w:val="none" w:sz="0" w:space="0" w:color="auto"/>
            <w:left w:val="none" w:sz="0" w:space="0" w:color="auto"/>
            <w:bottom w:val="none" w:sz="0" w:space="0" w:color="auto"/>
            <w:right w:val="none" w:sz="0" w:space="0" w:color="auto"/>
          </w:divBdr>
        </w:div>
        <w:div w:id="326906213">
          <w:marLeft w:val="0"/>
          <w:marRight w:val="0"/>
          <w:marTop w:val="240"/>
          <w:marBottom w:val="0"/>
          <w:divBdr>
            <w:top w:val="none" w:sz="0" w:space="0" w:color="auto"/>
            <w:left w:val="none" w:sz="0" w:space="0" w:color="auto"/>
            <w:bottom w:val="none" w:sz="0" w:space="0" w:color="auto"/>
            <w:right w:val="none" w:sz="0" w:space="0" w:color="auto"/>
          </w:divBdr>
        </w:div>
        <w:div w:id="1990280293">
          <w:marLeft w:val="0"/>
          <w:marRight w:val="0"/>
          <w:marTop w:val="240"/>
          <w:marBottom w:val="0"/>
          <w:divBdr>
            <w:top w:val="none" w:sz="0" w:space="0" w:color="auto"/>
            <w:left w:val="none" w:sz="0" w:space="0" w:color="auto"/>
            <w:bottom w:val="none" w:sz="0" w:space="0" w:color="auto"/>
            <w:right w:val="none" w:sz="0" w:space="0" w:color="auto"/>
          </w:divBdr>
        </w:div>
        <w:div w:id="56559737">
          <w:marLeft w:val="0"/>
          <w:marRight w:val="0"/>
          <w:marTop w:val="240"/>
          <w:marBottom w:val="0"/>
          <w:divBdr>
            <w:top w:val="none" w:sz="0" w:space="0" w:color="auto"/>
            <w:left w:val="none" w:sz="0" w:space="0" w:color="auto"/>
            <w:bottom w:val="none" w:sz="0" w:space="0" w:color="auto"/>
            <w:right w:val="none" w:sz="0" w:space="0" w:color="auto"/>
          </w:divBdr>
        </w:div>
        <w:div w:id="157767489">
          <w:marLeft w:val="0"/>
          <w:marRight w:val="0"/>
          <w:marTop w:val="240"/>
          <w:marBottom w:val="0"/>
          <w:divBdr>
            <w:top w:val="none" w:sz="0" w:space="0" w:color="auto"/>
            <w:left w:val="none" w:sz="0" w:space="0" w:color="auto"/>
            <w:bottom w:val="none" w:sz="0" w:space="0" w:color="auto"/>
            <w:right w:val="none" w:sz="0" w:space="0" w:color="auto"/>
          </w:divBdr>
        </w:div>
        <w:div w:id="1857770107">
          <w:marLeft w:val="0"/>
          <w:marRight w:val="0"/>
          <w:marTop w:val="240"/>
          <w:marBottom w:val="0"/>
          <w:divBdr>
            <w:top w:val="none" w:sz="0" w:space="0" w:color="auto"/>
            <w:left w:val="none" w:sz="0" w:space="0" w:color="auto"/>
            <w:bottom w:val="none" w:sz="0" w:space="0" w:color="auto"/>
            <w:right w:val="none" w:sz="0" w:space="0" w:color="auto"/>
          </w:divBdr>
        </w:div>
        <w:div w:id="1802574452">
          <w:marLeft w:val="0"/>
          <w:marRight w:val="0"/>
          <w:marTop w:val="240"/>
          <w:marBottom w:val="0"/>
          <w:divBdr>
            <w:top w:val="none" w:sz="0" w:space="0" w:color="auto"/>
            <w:left w:val="none" w:sz="0" w:space="0" w:color="auto"/>
            <w:bottom w:val="none" w:sz="0" w:space="0" w:color="auto"/>
            <w:right w:val="none" w:sz="0" w:space="0" w:color="auto"/>
          </w:divBdr>
        </w:div>
        <w:div w:id="1754014576">
          <w:marLeft w:val="0"/>
          <w:marRight w:val="0"/>
          <w:marTop w:val="240"/>
          <w:marBottom w:val="0"/>
          <w:divBdr>
            <w:top w:val="none" w:sz="0" w:space="0" w:color="auto"/>
            <w:left w:val="none" w:sz="0" w:space="0" w:color="auto"/>
            <w:bottom w:val="none" w:sz="0" w:space="0" w:color="auto"/>
            <w:right w:val="none" w:sz="0" w:space="0" w:color="auto"/>
          </w:divBdr>
        </w:div>
        <w:div w:id="64301078">
          <w:marLeft w:val="0"/>
          <w:marRight w:val="0"/>
          <w:marTop w:val="240"/>
          <w:marBottom w:val="0"/>
          <w:divBdr>
            <w:top w:val="none" w:sz="0" w:space="0" w:color="auto"/>
            <w:left w:val="none" w:sz="0" w:space="0" w:color="auto"/>
            <w:bottom w:val="none" w:sz="0" w:space="0" w:color="auto"/>
            <w:right w:val="none" w:sz="0" w:space="0" w:color="auto"/>
          </w:divBdr>
        </w:div>
        <w:div w:id="1940137519">
          <w:marLeft w:val="0"/>
          <w:marRight w:val="0"/>
          <w:marTop w:val="240"/>
          <w:marBottom w:val="0"/>
          <w:divBdr>
            <w:top w:val="none" w:sz="0" w:space="0" w:color="auto"/>
            <w:left w:val="none" w:sz="0" w:space="0" w:color="auto"/>
            <w:bottom w:val="none" w:sz="0" w:space="0" w:color="auto"/>
            <w:right w:val="none" w:sz="0" w:space="0" w:color="auto"/>
          </w:divBdr>
        </w:div>
        <w:div w:id="1582568662">
          <w:marLeft w:val="0"/>
          <w:marRight w:val="0"/>
          <w:marTop w:val="240"/>
          <w:marBottom w:val="0"/>
          <w:divBdr>
            <w:top w:val="none" w:sz="0" w:space="0" w:color="auto"/>
            <w:left w:val="none" w:sz="0" w:space="0" w:color="auto"/>
            <w:bottom w:val="none" w:sz="0" w:space="0" w:color="auto"/>
            <w:right w:val="none" w:sz="0" w:space="0" w:color="auto"/>
          </w:divBdr>
        </w:div>
        <w:div w:id="1834487906">
          <w:marLeft w:val="0"/>
          <w:marRight w:val="0"/>
          <w:marTop w:val="240"/>
          <w:marBottom w:val="0"/>
          <w:divBdr>
            <w:top w:val="none" w:sz="0" w:space="0" w:color="auto"/>
            <w:left w:val="none" w:sz="0" w:space="0" w:color="auto"/>
            <w:bottom w:val="none" w:sz="0" w:space="0" w:color="auto"/>
            <w:right w:val="none" w:sz="0" w:space="0" w:color="auto"/>
          </w:divBdr>
        </w:div>
        <w:div w:id="74404432">
          <w:marLeft w:val="0"/>
          <w:marRight w:val="0"/>
          <w:marTop w:val="240"/>
          <w:marBottom w:val="0"/>
          <w:divBdr>
            <w:top w:val="none" w:sz="0" w:space="0" w:color="auto"/>
            <w:left w:val="none" w:sz="0" w:space="0" w:color="auto"/>
            <w:bottom w:val="none" w:sz="0" w:space="0" w:color="auto"/>
            <w:right w:val="none" w:sz="0" w:space="0" w:color="auto"/>
          </w:divBdr>
        </w:div>
        <w:div w:id="1705474187">
          <w:marLeft w:val="0"/>
          <w:marRight w:val="0"/>
          <w:marTop w:val="240"/>
          <w:marBottom w:val="0"/>
          <w:divBdr>
            <w:top w:val="none" w:sz="0" w:space="0" w:color="auto"/>
            <w:left w:val="none" w:sz="0" w:space="0" w:color="auto"/>
            <w:bottom w:val="none" w:sz="0" w:space="0" w:color="auto"/>
            <w:right w:val="none" w:sz="0" w:space="0" w:color="auto"/>
          </w:divBdr>
        </w:div>
        <w:div w:id="390007835">
          <w:marLeft w:val="0"/>
          <w:marRight w:val="0"/>
          <w:marTop w:val="240"/>
          <w:marBottom w:val="0"/>
          <w:divBdr>
            <w:top w:val="none" w:sz="0" w:space="0" w:color="auto"/>
            <w:left w:val="none" w:sz="0" w:space="0" w:color="auto"/>
            <w:bottom w:val="none" w:sz="0" w:space="0" w:color="auto"/>
            <w:right w:val="none" w:sz="0" w:space="0" w:color="auto"/>
          </w:divBdr>
        </w:div>
        <w:div w:id="1658538009">
          <w:marLeft w:val="0"/>
          <w:marRight w:val="0"/>
          <w:marTop w:val="240"/>
          <w:marBottom w:val="0"/>
          <w:divBdr>
            <w:top w:val="none" w:sz="0" w:space="0" w:color="auto"/>
            <w:left w:val="none" w:sz="0" w:space="0" w:color="auto"/>
            <w:bottom w:val="none" w:sz="0" w:space="0" w:color="auto"/>
            <w:right w:val="none" w:sz="0" w:space="0" w:color="auto"/>
          </w:divBdr>
        </w:div>
        <w:div w:id="2100253484">
          <w:marLeft w:val="0"/>
          <w:marRight w:val="0"/>
          <w:marTop w:val="240"/>
          <w:marBottom w:val="0"/>
          <w:divBdr>
            <w:top w:val="none" w:sz="0" w:space="0" w:color="auto"/>
            <w:left w:val="none" w:sz="0" w:space="0" w:color="auto"/>
            <w:bottom w:val="none" w:sz="0" w:space="0" w:color="auto"/>
            <w:right w:val="none" w:sz="0" w:space="0" w:color="auto"/>
          </w:divBdr>
        </w:div>
        <w:div w:id="1679384791">
          <w:marLeft w:val="0"/>
          <w:marRight w:val="0"/>
          <w:marTop w:val="240"/>
          <w:marBottom w:val="0"/>
          <w:divBdr>
            <w:top w:val="none" w:sz="0" w:space="0" w:color="auto"/>
            <w:left w:val="none" w:sz="0" w:space="0" w:color="auto"/>
            <w:bottom w:val="none" w:sz="0" w:space="0" w:color="auto"/>
            <w:right w:val="none" w:sz="0" w:space="0" w:color="auto"/>
          </w:divBdr>
        </w:div>
        <w:div w:id="1287782604">
          <w:marLeft w:val="0"/>
          <w:marRight w:val="0"/>
          <w:marTop w:val="240"/>
          <w:marBottom w:val="0"/>
          <w:divBdr>
            <w:top w:val="none" w:sz="0" w:space="0" w:color="auto"/>
            <w:left w:val="none" w:sz="0" w:space="0" w:color="auto"/>
            <w:bottom w:val="none" w:sz="0" w:space="0" w:color="auto"/>
            <w:right w:val="none" w:sz="0" w:space="0" w:color="auto"/>
          </w:divBdr>
        </w:div>
        <w:div w:id="244729992">
          <w:marLeft w:val="0"/>
          <w:marRight w:val="0"/>
          <w:marTop w:val="240"/>
          <w:marBottom w:val="0"/>
          <w:divBdr>
            <w:top w:val="none" w:sz="0" w:space="0" w:color="auto"/>
            <w:left w:val="none" w:sz="0" w:space="0" w:color="auto"/>
            <w:bottom w:val="none" w:sz="0" w:space="0" w:color="auto"/>
            <w:right w:val="none" w:sz="0" w:space="0" w:color="auto"/>
          </w:divBdr>
        </w:div>
        <w:div w:id="401870765">
          <w:marLeft w:val="0"/>
          <w:marRight w:val="0"/>
          <w:marTop w:val="240"/>
          <w:marBottom w:val="0"/>
          <w:divBdr>
            <w:top w:val="none" w:sz="0" w:space="0" w:color="auto"/>
            <w:left w:val="none" w:sz="0" w:space="0" w:color="auto"/>
            <w:bottom w:val="none" w:sz="0" w:space="0" w:color="auto"/>
            <w:right w:val="none" w:sz="0" w:space="0" w:color="auto"/>
          </w:divBdr>
        </w:div>
        <w:div w:id="1535653384">
          <w:marLeft w:val="0"/>
          <w:marRight w:val="0"/>
          <w:marTop w:val="240"/>
          <w:marBottom w:val="0"/>
          <w:divBdr>
            <w:top w:val="none" w:sz="0" w:space="0" w:color="auto"/>
            <w:left w:val="none" w:sz="0" w:space="0" w:color="auto"/>
            <w:bottom w:val="none" w:sz="0" w:space="0" w:color="auto"/>
            <w:right w:val="none" w:sz="0" w:space="0" w:color="auto"/>
          </w:divBdr>
        </w:div>
        <w:div w:id="1450666741">
          <w:marLeft w:val="0"/>
          <w:marRight w:val="0"/>
          <w:marTop w:val="240"/>
          <w:marBottom w:val="0"/>
          <w:divBdr>
            <w:top w:val="none" w:sz="0" w:space="0" w:color="auto"/>
            <w:left w:val="none" w:sz="0" w:space="0" w:color="auto"/>
            <w:bottom w:val="none" w:sz="0" w:space="0" w:color="auto"/>
            <w:right w:val="none" w:sz="0" w:space="0" w:color="auto"/>
          </w:divBdr>
        </w:div>
        <w:div w:id="1448308628">
          <w:marLeft w:val="0"/>
          <w:marRight w:val="0"/>
          <w:marTop w:val="240"/>
          <w:marBottom w:val="0"/>
          <w:divBdr>
            <w:top w:val="none" w:sz="0" w:space="0" w:color="auto"/>
            <w:left w:val="none" w:sz="0" w:space="0" w:color="auto"/>
            <w:bottom w:val="none" w:sz="0" w:space="0" w:color="auto"/>
            <w:right w:val="none" w:sz="0" w:space="0" w:color="auto"/>
          </w:divBdr>
        </w:div>
        <w:div w:id="842083655">
          <w:marLeft w:val="0"/>
          <w:marRight w:val="0"/>
          <w:marTop w:val="240"/>
          <w:marBottom w:val="0"/>
          <w:divBdr>
            <w:top w:val="none" w:sz="0" w:space="0" w:color="auto"/>
            <w:left w:val="none" w:sz="0" w:space="0" w:color="auto"/>
            <w:bottom w:val="none" w:sz="0" w:space="0" w:color="auto"/>
            <w:right w:val="none" w:sz="0" w:space="0" w:color="auto"/>
          </w:divBdr>
        </w:div>
        <w:div w:id="398939152">
          <w:marLeft w:val="0"/>
          <w:marRight w:val="0"/>
          <w:marTop w:val="240"/>
          <w:marBottom w:val="0"/>
          <w:divBdr>
            <w:top w:val="none" w:sz="0" w:space="0" w:color="auto"/>
            <w:left w:val="none" w:sz="0" w:space="0" w:color="auto"/>
            <w:bottom w:val="none" w:sz="0" w:space="0" w:color="auto"/>
            <w:right w:val="none" w:sz="0" w:space="0" w:color="auto"/>
          </w:divBdr>
        </w:div>
        <w:div w:id="437143951">
          <w:marLeft w:val="0"/>
          <w:marRight w:val="0"/>
          <w:marTop w:val="240"/>
          <w:marBottom w:val="0"/>
          <w:divBdr>
            <w:top w:val="none" w:sz="0" w:space="0" w:color="auto"/>
            <w:left w:val="none" w:sz="0" w:space="0" w:color="auto"/>
            <w:bottom w:val="none" w:sz="0" w:space="0" w:color="auto"/>
            <w:right w:val="none" w:sz="0" w:space="0" w:color="auto"/>
          </w:divBdr>
        </w:div>
        <w:div w:id="472718929">
          <w:marLeft w:val="0"/>
          <w:marRight w:val="0"/>
          <w:marTop w:val="240"/>
          <w:marBottom w:val="0"/>
          <w:divBdr>
            <w:top w:val="none" w:sz="0" w:space="0" w:color="auto"/>
            <w:left w:val="none" w:sz="0" w:space="0" w:color="auto"/>
            <w:bottom w:val="none" w:sz="0" w:space="0" w:color="auto"/>
            <w:right w:val="none" w:sz="0" w:space="0" w:color="auto"/>
          </w:divBdr>
        </w:div>
        <w:div w:id="277218552">
          <w:marLeft w:val="0"/>
          <w:marRight w:val="0"/>
          <w:marTop w:val="240"/>
          <w:marBottom w:val="0"/>
          <w:divBdr>
            <w:top w:val="none" w:sz="0" w:space="0" w:color="auto"/>
            <w:left w:val="none" w:sz="0" w:space="0" w:color="auto"/>
            <w:bottom w:val="none" w:sz="0" w:space="0" w:color="auto"/>
            <w:right w:val="none" w:sz="0" w:space="0" w:color="auto"/>
          </w:divBdr>
        </w:div>
        <w:div w:id="402877997">
          <w:marLeft w:val="0"/>
          <w:marRight w:val="0"/>
          <w:marTop w:val="240"/>
          <w:marBottom w:val="0"/>
          <w:divBdr>
            <w:top w:val="none" w:sz="0" w:space="0" w:color="auto"/>
            <w:left w:val="none" w:sz="0" w:space="0" w:color="auto"/>
            <w:bottom w:val="none" w:sz="0" w:space="0" w:color="auto"/>
            <w:right w:val="none" w:sz="0" w:space="0" w:color="auto"/>
          </w:divBdr>
        </w:div>
        <w:div w:id="1865441523">
          <w:marLeft w:val="0"/>
          <w:marRight w:val="0"/>
          <w:marTop w:val="240"/>
          <w:marBottom w:val="0"/>
          <w:divBdr>
            <w:top w:val="none" w:sz="0" w:space="0" w:color="auto"/>
            <w:left w:val="none" w:sz="0" w:space="0" w:color="auto"/>
            <w:bottom w:val="none" w:sz="0" w:space="0" w:color="auto"/>
            <w:right w:val="none" w:sz="0" w:space="0" w:color="auto"/>
          </w:divBdr>
        </w:div>
        <w:div w:id="1952742608">
          <w:marLeft w:val="0"/>
          <w:marRight w:val="0"/>
          <w:marTop w:val="240"/>
          <w:marBottom w:val="0"/>
          <w:divBdr>
            <w:top w:val="none" w:sz="0" w:space="0" w:color="auto"/>
            <w:left w:val="none" w:sz="0" w:space="0" w:color="auto"/>
            <w:bottom w:val="none" w:sz="0" w:space="0" w:color="auto"/>
            <w:right w:val="none" w:sz="0" w:space="0" w:color="auto"/>
          </w:divBdr>
        </w:div>
        <w:div w:id="1856382043">
          <w:marLeft w:val="0"/>
          <w:marRight w:val="0"/>
          <w:marTop w:val="240"/>
          <w:marBottom w:val="0"/>
          <w:divBdr>
            <w:top w:val="none" w:sz="0" w:space="0" w:color="auto"/>
            <w:left w:val="none" w:sz="0" w:space="0" w:color="auto"/>
            <w:bottom w:val="none" w:sz="0" w:space="0" w:color="auto"/>
            <w:right w:val="none" w:sz="0" w:space="0" w:color="auto"/>
          </w:divBdr>
        </w:div>
        <w:div w:id="1281180834">
          <w:marLeft w:val="0"/>
          <w:marRight w:val="0"/>
          <w:marTop w:val="240"/>
          <w:marBottom w:val="0"/>
          <w:divBdr>
            <w:top w:val="none" w:sz="0" w:space="0" w:color="auto"/>
            <w:left w:val="none" w:sz="0" w:space="0" w:color="auto"/>
            <w:bottom w:val="none" w:sz="0" w:space="0" w:color="auto"/>
            <w:right w:val="none" w:sz="0" w:space="0" w:color="auto"/>
          </w:divBdr>
        </w:div>
        <w:div w:id="503477095">
          <w:marLeft w:val="0"/>
          <w:marRight w:val="0"/>
          <w:marTop w:val="240"/>
          <w:marBottom w:val="0"/>
          <w:divBdr>
            <w:top w:val="none" w:sz="0" w:space="0" w:color="auto"/>
            <w:left w:val="none" w:sz="0" w:space="0" w:color="auto"/>
            <w:bottom w:val="none" w:sz="0" w:space="0" w:color="auto"/>
            <w:right w:val="none" w:sz="0" w:space="0" w:color="auto"/>
          </w:divBdr>
        </w:div>
        <w:div w:id="1514681873">
          <w:marLeft w:val="0"/>
          <w:marRight w:val="0"/>
          <w:marTop w:val="240"/>
          <w:marBottom w:val="0"/>
          <w:divBdr>
            <w:top w:val="none" w:sz="0" w:space="0" w:color="auto"/>
            <w:left w:val="none" w:sz="0" w:space="0" w:color="auto"/>
            <w:bottom w:val="none" w:sz="0" w:space="0" w:color="auto"/>
            <w:right w:val="none" w:sz="0" w:space="0" w:color="auto"/>
          </w:divBdr>
        </w:div>
        <w:div w:id="1083726389">
          <w:marLeft w:val="0"/>
          <w:marRight w:val="0"/>
          <w:marTop w:val="240"/>
          <w:marBottom w:val="0"/>
          <w:divBdr>
            <w:top w:val="none" w:sz="0" w:space="0" w:color="auto"/>
            <w:left w:val="none" w:sz="0" w:space="0" w:color="auto"/>
            <w:bottom w:val="none" w:sz="0" w:space="0" w:color="auto"/>
            <w:right w:val="none" w:sz="0" w:space="0" w:color="auto"/>
          </w:divBdr>
        </w:div>
        <w:div w:id="885483008">
          <w:marLeft w:val="0"/>
          <w:marRight w:val="0"/>
          <w:marTop w:val="240"/>
          <w:marBottom w:val="0"/>
          <w:divBdr>
            <w:top w:val="none" w:sz="0" w:space="0" w:color="auto"/>
            <w:left w:val="none" w:sz="0" w:space="0" w:color="auto"/>
            <w:bottom w:val="none" w:sz="0" w:space="0" w:color="auto"/>
            <w:right w:val="none" w:sz="0" w:space="0" w:color="auto"/>
          </w:divBdr>
        </w:div>
        <w:div w:id="1178496977">
          <w:marLeft w:val="0"/>
          <w:marRight w:val="0"/>
          <w:marTop w:val="240"/>
          <w:marBottom w:val="0"/>
          <w:divBdr>
            <w:top w:val="none" w:sz="0" w:space="0" w:color="auto"/>
            <w:left w:val="none" w:sz="0" w:space="0" w:color="auto"/>
            <w:bottom w:val="none" w:sz="0" w:space="0" w:color="auto"/>
            <w:right w:val="none" w:sz="0" w:space="0" w:color="auto"/>
          </w:divBdr>
        </w:div>
        <w:div w:id="1140416198">
          <w:marLeft w:val="0"/>
          <w:marRight w:val="0"/>
          <w:marTop w:val="240"/>
          <w:marBottom w:val="0"/>
          <w:divBdr>
            <w:top w:val="none" w:sz="0" w:space="0" w:color="auto"/>
            <w:left w:val="none" w:sz="0" w:space="0" w:color="auto"/>
            <w:bottom w:val="none" w:sz="0" w:space="0" w:color="auto"/>
            <w:right w:val="none" w:sz="0" w:space="0" w:color="auto"/>
          </w:divBdr>
        </w:div>
        <w:div w:id="17434457">
          <w:marLeft w:val="0"/>
          <w:marRight w:val="0"/>
          <w:marTop w:val="240"/>
          <w:marBottom w:val="0"/>
          <w:divBdr>
            <w:top w:val="none" w:sz="0" w:space="0" w:color="auto"/>
            <w:left w:val="none" w:sz="0" w:space="0" w:color="auto"/>
            <w:bottom w:val="none" w:sz="0" w:space="0" w:color="auto"/>
            <w:right w:val="none" w:sz="0" w:space="0" w:color="auto"/>
          </w:divBdr>
        </w:div>
        <w:div w:id="1795362761">
          <w:marLeft w:val="0"/>
          <w:marRight w:val="0"/>
          <w:marTop w:val="240"/>
          <w:marBottom w:val="0"/>
          <w:divBdr>
            <w:top w:val="none" w:sz="0" w:space="0" w:color="auto"/>
            <w:left w:val="none" w:sz="0" w:space="0" w:color="auto"/>
            <w:bottom w:val="none" w:sz="0" w:space="0" w:color="auto"/>
            <w:right w:val="none" w:sz="0" w:space="0" w:color="auto"/>
          </w:divBdr>
        </w:div>
        <w:div w:id="740250609">
          <w:marLeft w:val="0"/>
          <w:marRight w:val="0"/>
          <w:marTop w:val="240"/>
          <w:marBottom w:val="0"/>
          <w:divBdr>
            <w:top w:val="none" w:sz="0" w:space="0" w:color="auto"/>
            <w:left w:val="none" w:sz="0" w:space="0" w:color="auto"/>
            <w:bottom w:val="none" w:sz="0" w:space="0" w:color="auto"/>
            <w:right w:val="none" w:sz="0" w:space="0" w:color="auto"/>
          </w:divBdr>
        </w:div>
        <w:div w:id="1904174436">
          <w:marLeft w:val="0"/>
          <w:marRight w:val="0"/>
          <w:marTop w:val="240"/>
          <w:marBottom w:val="0"/>
          <w:divBdr>
            <w:top w:val="none" w:sz="0" w:space="0" w:color="auto"/>
            <w:left w:val="none" w:sz="0" w:space="0" w:color="auto"/>
            <w:bottom w:val="none" w:sz="0" w:space="0" w:color="auto"/>
            <w:right w:val="none" w:sz="0" w:space="0" w:color="auto"/>
          </w:divBdr>
        </w:div>
        <w:div w:id="1654870585">
          <w:marLeft w:val="0"/>
          <w:marRight w:val="0"/>
          <w:marTop w:val="240"/>
          <w:marBottom w:val="0"/>
          <w:divBdr>
            <w:top w:val="none" w:sz="0" w:space="0" w:color="auto"/>
            <w:left w:val="none" w:sz="0" w:space="0" w:color="auto"/>
            <w:bottom w:val="none" w:sz="0" w:space="0" w:color="auto"/>
            <w:right w:val="none" w:sz="0" w:space="0" w:color="auto"/>
          </w:divBdr>
        </w:div>
        <w:div w:id="2077435907">
          <w:marLeft w:val="0"/>
          <w:marRight w:val="0"/>
          <w:marTop w:val="240"/>
          <w:marBottom w:val="0"/>
          <w:divBdr>
            <w:top w:val="none" w:sz="0" w:space="0" w:color="auto"/>
            <w:left w:val="none" w:sz="0" w:space="0" w:color="auto"/>
            <w:bottom w:val="none" w:sz="0" w:space="0" w:color="auto"/>
            <w:right w:val="none" w:sz="0" w:space="0" w:color="auto"/>
          </w:divBdr>
        </w:div>
        <w:div w:id="316735592">
          <w:marLeft w:val="0"/>
          <w:marRight w:val="0"/>
          <w:marTop w:val="240"/>
          <w:marBottom w:val="0"/>
          <w:divBdr>
            <w:top w:val="none" w:sz="0" w:space="0" w:color="auto"/>
            <w:left w:val="none" w:sz="0" w:space="0" w:color="auto"/>
            <w:bottom w:val="none" w:sz="0" w:space="0" w:color="auto"/>
            <w:right w:val="none" w:sz="0" w:space="0" w:color="auto"/>
          </w:divBdr>
        </w:div>
        <w:div w:id="636836388">
          <w:marLeft w:val="0"/>
          <w:marRight w:val="0"/>
          <w:marTop w:val="240"/>
          <w:marBottom w:val="0"/>
          <w:divBdr>
            <w:top w:val="none" w:sz="0" w:space="0" w:color="auto"/>
            <w:left w:val="none" w:sz="0" w:space="0" w:color="auto"/>
            <w:bottom w:val="none" w:sz="0" w:space="0" w:color="auto"/>
            <w:right w:val="none" w:sz="0" w:space="0" w:color="auto"/>
          </w:divBdr>
        </w:div>
        <w:div w:id="837888230">
          <w:marLeft w:val="0"/>
          <w:marRight w:val="0"/>
          <w:marTop w:val="240"/>
          <w:marBottom w:val="0"/>
          <w:divBdr>
            <w:top w:val="none" w:sz="0" w:space="0" w:color="auto"/>
            <w:left w:val="none" w:sz="0" w:space="0" w:color="auto"/>
            <w:bottom w:val="none" w:sz="0" w:space="0" w:color="auto"/>
            <w:right w:val="none" w:sz="0" w:space="0" w:color="auto"/>
          </w:divBdr>
        </w:div>
        <w:div w:id="364403932">
          <w:marLeft w:val="0"/>
          <w:marRight w:val="0"/>
          <w:marTop w:val="240"/>
          <w:marBottom w:val="0"/>
          <w:divBdr>
            <w:top w:val="none" w:sz="0" w:space="0" w:color="auto"/>
            <w:left w:val="none" w:sz="0" w:space="0" w:color="auto"/>
            <w:bottom w:val="none" w:sz="0" w:space="0" w:color="auto"/>
            <w:right w:val="none" w:sz="0" w:space="0" w:color="auto"/>
          </w:divBdr>
        </w:div>
        <w:div w:id="2101025311">
          <w:marLeft w:val="0"/>
          <w:marRight w:val="0"/>
          <w:marTop w:val="240"/>
          <w:marBottom w:val="0"/>
          <w:divBdr>
            <w:top w:val="none" w:sz="0" w:space="0" w:color="auto"/>
            <w:left w:val="none" w:sz="0" w:space="0" w:color="auto"/>
            <w:bottom w:val="none" w:sz="0" w:space="0" w:color="auto"/>
            <w:right w:val="none" w:sz="0" w:space="0" w:color="auto"/>
          </w:divBdr>
        </w:div>
        <w:div w:id="901141028">
          <w:marLeft w:val="0"/>
          <w:marRight w:val="0"/>
          <w:marTop w:val="240"/>
          <w:marBottom w:val="0"/>
          <w:divBdr>
            <w:top w:val="none" w:sz="0" w:space="0" w:color="auto"/>
            <w:left w:val="none" w:sz="0" w:space="0" w:color="auto"/>
            <w:bottom w:val="none" w:sz="0" w:space="0" w:color="auto"/>
            <w:right w:val="none" w:sz="0" w:space="0" w:color="auto"/>
          </w:divBdr>
        </w:div>
        <w:div w:id="1139834630">
          <w:marLeft w:val="0"/>
          <w:marRight w:val="0"/>
          <w:marTop w:val="240"/>
          <w:marBottom w:val="0"/>
          <w:divBdr>
            <w:top w:val="none" w:sz="0" w:space="0" w:color="auto"/>
            <w:left w:val="none" w:sz="0" w:space="0" w:color="auto"/>
            <w:bottom w:val="none" w:sz="0" w:space="0" w:color="auto"/>
            <w:right w:val="none" w:sz="0" w:space="0" w:color="auto"/>
          </w:divBdr>
        </w:div>
        <w:div w:id="662706576">
          <w:marLeft w:val="0"/>
          <w:marRight w:val="0"/>
          <w:marTop w:val="240"/>
          <w:marBottom w:val="0"/>
          <w:divBdr>
            <w:top w:val="none" w:sz="0" w:space="0" w:color="auto"/>
            <w:left w:val="none" w:sz="0" w:space="0" w:color="auto"/>
            <w:bottom w:val="none" w:sz="0" w:space="0" w:color="auto"/>
            <w:right w:val="none" w:sz="0" w:space="0" w:color="auto"/>
          </w:divBdr>
        </w:div>
        <w:div w:id="1011686887">
          <w:marLeft w:val="0"/>
          <w:marRight w:val="0"/>
          <w:marTop w:val="240"/>
          <w:marBottom w:val="0"/>
          <w:divBdr>
            <w:top w:val="none" w:sz="0" w:space="0" w:color="auto"/>
            <w:left w:val="none" w:sz="0" w:space="0" w:color="auto"/>
            <w:bottom w:val="none" w:sz="0" w:space="0" w:color="auto"/>
            <w:right w:val="none" w:sz="0" w:space="0" w:color="auto"/>
          </w:divBdr>
        </w:div>
        <w:div w:id="896358077">
          <w:marLeft w:val="0"/>
          <w:marRight w:val="0"/>
          <w:marTop w:val="240"/>
          <w:marBottom w:val="0"/>
          <w:divBdr>
            <w:top w:val="none" w:sz="0" w:space="0" w:color="auto"/>
            <w:left w:val="none" w:sz="0" w:space="0" w:color="auto"/>
            <w:bottom w:val="none" w:sz="0" w:space="0" w:color="auto"/>
            <w:right w:val="none" w:sz="0" w:space="0" w:color="auto"/>
          </w:divBdr>
        </w:div>
        <w:div w:id="1048723558">
          <w:marLeft w:val="0"/>
          <w:marRight w:val="0"/>
          <w:marTop w:val="240"/>
          <w:marBottom w:val="0"/>
          <w:divBdr>
            <w:top w:val="none" w:sz="0" w:space="0" w:color="auto"/>
            <w:left w:val="none" w:sz="0" w:space="0" w:color="auto"/>
            <w:bottom w:val="none" w:sz="0" w:space="0" w:color="auto"/>
            <w:right w:val="none" w:sz="0" w:space="0" w:color="auto"/>
          </w:divBdr>
        </w:div>
        <w:div w:id="363360785">
          <w:marLeft w:val="0"/>
          <w:marRight w:val="0"/>
          <w:marTop w:val="240"/>
          <w:marBottom w:val="0"/>
          <w:divBdr>
            <w:top w:val="none" w:sz="0" w:space="0" w:color="auto"/>
            <w:left w:val="none" w:sz="0" w:space="0" w:color="auto"/>
            <w:bottom w:val="none" w:sz="0" w:space="0" w:color="auto"/>
            <w:right w:val="none" w:sz="0" w:space="0" w:color="auto"/>
          </w:divBdr>
        </w:div>
        <w:div w:id="636688517">
          <w:marLeft w:val="0"/>
          <w:marRight w:val="0"/>
          <w:marTop w:val="240"/>
          <w:marBottom w:val="0"/>
          <w:divBdr>
            <w:top w:val="none" w:sz="0" w:space="0" w:color="auto"/>
            <w:left w:val="none" w:sz="0" w:space="0" w:color="auto"/>
            <w:bottom w:val="none" w:sz="0" w:space="0" w:color="auto"/>
            <w:right w:val="none" w:sz="0" w:space="0" w:color="auto"/>
          </w:divBdr>
        </w:div>
        <w:div w:id="643003332">
          <w:marLeft w:val="0"/>
          <w:marRight w:val="0"/>
          <w:marTop w:val="240"/>
          <w:marBottom w:val="0"/>
          <w:divBdr>
            <w:top w:val="none" w:sz="0" w:space="0" w:color="auto"/>
            <w:left w:val="none" w:sz="0" w:space="0" w:color="auto"/>
            <w:bottom w:val="none" w:sz="0" w:space="0" w:color="auto"/>
            <w:right w:val="none" w:sz="0" w:space="0" w:color="auto"/>
          </w:divBdr>
        </w:div>
        <w:div w:id="1486239136">
          <w:marLeft w:val="0"/>
          <w:marRight w:val="0"/>
          <w:marTop w:val="240"/>
          <w:marBottom w:val="0"/>
          <w:divBdr>
            <w:top w:val="none" w:sz="0" w:space="0" w:color="auto"/>
            <w:left w:val="none" w:sz="0" w:space="0" w:color="auto"/>
            <w:bottom w:val="none" w:sz="0" w:space="0" w:color="auto"/>
            <w:right w:val="none" w:sz="0" w:space="0" w:color="auto"/>
          </w:divBdr>
        </w:div>
        <w:div w:id="1648128374">
          <w:marLeft w:val="0"/>
          <w:marRight w:val="0"/>
          <w:marTop w:val="240"/>
          <w:marBottom w:val="0"/>
          <w:divBdr>
            <w:top w:val="none" w:sz="0" w:space="0" w:color="auto"/>
            <w:left w:val="none" w:sz="0" w:space="0" w:color="auto"/>
            <w:bottom w:val="none" w:sz="0" w:space="0" w:color="auto"/>
            <w:right w:val="none" w:sz="0" w:space="0" w:color="auto"/>
          </w:divBdr>
        </w:div>
        <w:div w:id="1634092059">
          <w:marLeft w:val="0"/>
          <w:marRight w:val="0"/>
          <w:marTop w:val="240"/>
          <w:marBottom w:val="0"/>
          <w:divBdr>
            <w:top w:val="none" w:sz="0" w:space="0" w:color="auto"/>
            <w:left w:val="none" w:sz="0" w:space="0" w:color="auto"/>
            <w:bottom w:val="none" w:sz="0" w:space="0" w:color="auto"/>
            <w:right w:val="none" w:sz="0" w:space="0" w:color="auto"/>
          </w:divBdr>
        </w:div>
        <w:div w:id="1246184687">
          <w:marLeft w:val="0"/>
          <w:marRight w:val="0"/>
          <w:marTop w:val="240"/>
          <w:marBottom w:val="0"/>
          <w:divBdr>
            <w:top w:val="none" w:sz="0" w:space="0" w:color="auto"/>
            <w:left w:val="none" w:sz="0" w:space="0" w:color="auto"/>
            <w:bottom w:val="none" w:sz="0" w:space="0" w:color="auto"/>
            <w:right w:val="none" w:sz="0" w:space="0" w:color="auto"/>
          </w:divBdr>
        </w:div>
        <w:div w:id="511797074">
          <w:marLeft w:val="0"/>
          <w:marRight w:val="0"/>
          <w:marTop w:val="240"/>
          <w:marBottom w:val="0"/>
          <w:divBdr>
            <w:top w:val="none" w:sz="0" w:space="0" w:color="auto"/>
            <w:left w:val="none" w:sz="0" w:space="0" w:color="auto"/>
            <w:bottom w:val="none" w:sz="0" w:space="0" w:color="auto"/>
            <w:right w:val="none" w:sz="0" w:space="0" w:color="auto"/>
          </w:divBdr>
        </w:div>
        <w:div w:id="1679892711">
          <w:marLeft w:val="0"/>
          <w:marRight w:val="0"/>
          <w:marTop w:val="240"/>
          <w:marBottom w:val="0"/>
          <w:divBdr>
            <w:top w:val="none" w:sz="0" w:space="0" w:color="auto"/>
            <w:left w:val="none" w:sz="0" w:space="0" w:color="auto"/>
            <w:bottom w:val="none" w:sz="0" w:space="0" w:color="auto"/>
            <w:right w:val="none" w:sz="0" w:space="0" w:color="auto"/>
          </w:divBdr>
        </w:div>
        <w:div w:id="1199777863">
          <w:marLeft w:val="0"/>
          <w:marRight w:val="0"/>
          <w:marTop w:val="240"/>
          <w:marBottom w:val="0"/>
          <w:divBdr>
            <w:top w:val="none" w:sz="0" w:space="0" w:color="auto"/>
            <w:left w:val="none" w:sz="0" w:space="0" w:color="auto"/>
            <w:bottom w:val="none" w:sz="0" w:space="0" w:color="auto"/>
            <w:right w:val="none" w:sz="0" w:space="0" w:color="auto"/>
          </w:divBdr>
        </w:div>
        <w:div w:id="1183713198">
          <w:marLeft w:val="0"/>
          <w:marRight w:val="0"/>
          <w:marTop w:val="240"/>
          <w:marBottom w:val="0"/>
          <w:divBdr>
            <w:top w:val="none" w:sz="0" w:space="0" w:color="auto"/>
            <w:left w:val="none" w:sz="0" w:space="0" w:color="auto"/>
            <w:bottom w:val="none" w:sz="0" w:space="0" w:color="auto"/>
            <w:right w:val="none" w:sz="0" w:space="0" w:color="auto"/>
          </w:divBdr>
        </w:div>
        <w:div w:id="951088403">
          <w:marLeft w:val="0"/>
          <w:marRight w:val="0"/>
          <w:marTop w:val="240"/>
          <w:marBottom w:val="0"/>
          <w:divBdr>
            <w:top w:val="none" w:sz="0" w:space="0" w:color="auto"/>
            <w:left w:val="none" w:sz="0" w:space="0" w:color="auto"/>
            <w:bottom w:val="none" w:sz="0" w:space="0" w:color="auto"/>
            <w:right w:val="none" w:sz="0" w:space="0" w:color="auto"/>
          </w:divBdr>
        </w:div>
        <w:div w:id="249431424">
          <w:marLeft w:val="0"/>
          <w:marRight w:val="0"/>
          <w:marTop w:val="240"/>
          <w:marBottom w:val="0"/>
          <w:divBdr>
            <w:top w:val="none" w:sz="0" w:space="0" w:color="auto"/>
            <w:left w:val="none" w:sz="0" w:space="0" w:color="auto"/>
            <w:bottom w:val="none" w:sz="0" w:space="0" w:color="auto"/>
            <w:right w:val="none" w:sz="0" w:space="0" w:color="auto"/>
          </w:divBdr>
        </w:div>
        <w:div w:id="2126076927">
          <w:marLeft w:val="0"/>
          <w:marRight w:val="0"/>
          <w:marTop w:val="240"/>
          <w:marBottom w:val="0"/>
          <w:divBdr>
            <w:top w:val="none" w:sz="0" w:space="0" w:color="auto"/>
            <w:left w:val="none" w:sz="0" w:space="0" w:color="auto"/>
            <w:bottom w:val="none" w:sz="0" w:space="0" w:color="auto"/>
            <w:right w:val="none" w:sz="0" w:space="0" w:color="auto"/>
          </w:divBdr>
        </w:div>
        <w:div w:id="1474641958">
          <w:marLeft w:val="0"/>
          <w:marRight w:val="0"/>
          <w:marTop w:val="240"/>
          <w:marBottom w:val="0"/>
          <w:divBdr>
            <w:top w:val="none" w:sz="0" w:space="0" w:color="auto"/>
            <w:left w:val="none" w:sz="0" w:space="0" w:color="auto"/>
            <w:bottom w:val="none" w:sz="0" w:space="0" w:color="auto"/>
            <w:right w:val="none" w:sz="0" w:space="0" w:color="auto"/>
          </w:divBdr>
        </w:div>
        <w:div w:id="227305500">
          <w:marLeft w:val="0"/>
          <w:marRight w:val="0"/>
          <w:marTop w:val="240"/>
          <w:marBottom w:val="0"/>
          <w:divBdr>
            <w:top w:val="none" w:sz="0" w:space="0" w:color="auto"/>
            <w:left w:val="none" w:sz="0" w:space="0" w:color="auto"/>
            <w:bottom w:val="none" w:sz="0" w:space="0" w:color="auto"/>
            <w:right w:val="none" w:sz="0" w:space="0" w:color="auto"/>
          </w:divBdr>
        </w:div>
        <w:div w:id="663626107">
          <w:marLeft w:val="0"/>
          <w:marRight w:val="0"/>
          <w:marTop w:val="240"/>
          <w:marBottom w:val="0"/>
          <w:divBdr>
            <w:top w:val="none" w:sz="0" w:space="0" w:color="auto"/>
            <w:left w:val="none" w:sz="0" w:space="0" w:color="auto"/>
            <w:bottom w:val="none" w:sz="0" w:space="0" w:color="auto"/>
            <w:right w:val="none" w:sz="0" w:space="0" w:color="auto"/>
          </w:divBdr>
        </w:div>
        <w:div w:id="31928030">
          <w:marLeft w:val="0"/>
          <w:marRight w:val="0"/>
          <w:marTop w:val="240"/>
          <w:marBottom w:val="0"/>
          <w:divBdr>
            <w:top w:val="none" w:sz="0" w:space="0" w:color="auto"/>
            <w:left w:val="none" w:sz="0" w:space="0" w:color="auto"/>
            <w:bottom w:val="none" w:sz="0" w:space="0" w:color="auto"/>
            <w:right w:val="none" w:sz="0" w:space="0" w:color="auto"/>
          </w:divBdr>
        </w:div>
        <w:div w:id="73745863">
          <w:marLeft w:val="0"/>
          <w:marRight w:val="0"/>
          <w:marTop w:val="240"/>
          <w:marBottom w:val="0"/>
          <w:divBdr>
            <w:top w:val="none" w:sz="0" w:space="0" w:color="auto"/>
            <w:left w:val="none" w:sz="0" w:space="0" w:color="auto"/>
            <w:bottom w:val="none" w:sz="0" w:space="0" w:color="auto"/>
            <w:right w:val="none" w:sz="0" w:space="0" w:color="auto"/>
          </w:divBdr>
        </w:div>
        <w:div w:id="1933393684">
          <w:marLeft w:val="0"/>
          <w:marRight w:val="0"/>
          <w:marTop w:val="240"/>
          <w:marBottom w:val="0"/>
          <w:divBdr>
            <w:top w:val="none" w:sz="0" w:space="0" w:color="auto"/>
            <w:left w:val="none" w:sz="0" w:space="0" w:color="auto"/>
            <w:bottom w:val="none" w:sz="0" w:space="0" w:color="auto"/>
            <w:right w:val="none" w:sz="0" w:space="0" w:color="auto"/>
          </w:divBdr>
        </w:div>
        <w:div w:id="1899054985">
          <w:marLeft w:val="0"/>
          <w:marRight w:val="0"/>
          <w:marTop w:val="240"/>
          <w:marBottom w:val="0"/>
          <w:divBdr>
            <w:top w:val="none" w:sz="0" w:space="0" w:color="auto"/>
            <w:left w:val="none" w:sz="0" w:space="0" w:color="auto"/>
            <w:bottom w:val="none" w:sz="0" w:space="0" w:color="auto"/>
            <w:right w:val="none" w:sz="0" w:space="0" w:color="auto"/>
          </w:divBdr>
        </w:div>
        <w:div w:id="1924295768">
          <w:marLeft w:val="0"/>
          <w:marRight w:val="0"/>
          <w:marTop w:val="240"/>
          <w:marBottom w:val="0"/>
          <w:divBdr>
            <w:top w:val="none" w:sz="0" w:space="0" w:color="auto"/>
            <w:left w:val="none" w:sz="0" w:space="0" w:color="auto"/>
            <w:bottom w:val="none" w:sz="0" w:space="0" w:color="auto"/>
            <w:right w:val="none" w:sz="0" w:space="0" w:color="auto"/>
          </w:divBdr>
        </w:div>
        <w:div w:id="74598048">
          <w:marLeft w:val="0"/>
          <w:marRight w:val="0"/>
          <w:marTop w:val="240"/>
          <w:marBottom w:val="0"/>
          <w:divBdr>
            <w:top w:val="none" w:sz="0" w:space="0" w:color="auto"/>
            <w:left w:val="none" w:sz="0" w:space="0" w:color="auto"/>
            <w:bottom w:val="none" w:sz="0" w:space="0" w:color="auto"/>
            <w:right w:val="none" w:sz="0" w:space="0" w:color="auto"/>
          </w:divBdr>
        </w:div>
        <w:div w:id="57871212">
          <w:marLeft w:val="0"/>
          <w:marRight w:val="0"/>
          <w:marTop w:val="240"/>
          <w:marBottom w:val="0"/>
          <w:divBdr>
            <w:top w:val="none" w:sz="0" w:space="0" w:color="auto"/>
            <w:left w:val="none" w:sz="0" w:space="0" w:color="auto"/>
            <w:bottom w:val="none" w:sz="0" w:space="0" w:color="auto"/>
            <w:right w:val="none" w:sz="0" w:space="0" w:color="auto"/>
          </w:divBdr>
        </w:div>
        <w:div w:id="1285308639">
          <w:marLeft w:val="0"/>
          <w:marRight w:val="0"/>
          <w:marTop w:val="240"/>
          <w:marBottom w:val="0"/>
          <w:divBdr>
            <w:top w:val="none" w:sz="0" w:space="0" w:color="auto"/>
            <w:left w:val="none" w:sz="0" w:space="0" w:color="auto"/>
            <w:bottom w:val="none" w:sz="0" w:space="0" w:color="auto"/>
            <w:right w:val="none" w:sz="0" w:space="0" w:color="auto"/>
          </w:divBdr>
        </w:div>
        <w:div w:id="1377850511">
          <w:marLeft w:val="0"/>
          <w:marRight w:val="0"/>
          <w:marTop w:val="240"/>
          <w:marBottom w:val="0"/>
          <w:divBdr>
            <w:top w:val="none" w:sz="0" w:space="0" w:color="auto"/>
            <w:left w:val="none" w:sz="0" w:space="0" w:color="auto"/>
            <w:bottom w:val="none" w:sz="0" w:space="0" w:color="auto"/>
            <w:right w:val="none" w:sz="0" w:space="0" w:color="auto"/>
          </w:divBdr>
        </w:div>
        <w:div w:id="378938462">
          <w:marLeft w:val="0"/>
          <w:marRight w:val="0"/>
          <w:marTop w:val="240"/>
          <w:marBottom w:val="0"/>
          <w:divBdr>
            <w:top w:val="none" w:sz="0" w:space="0" w:color="auto"/>
            <w:left w:val="none" w:sz="0" w:space="0" w:color="auto"/>
            <w:bottom w:val="none" w:sz="0" w:space="0" w:color="auto"/>
            <w:right w:val="none" w:sz="0" w:space="0" w:color="auto"/>
          </w:divBdr>
        </w:div>
        <w:div w:id="1249971181">
          <w:marLeft w:val="0"/>
          <w:marRight w:val="0"/>
          <w:marTop w:val="240"/>
          <w:marBottom w:val="0"/>
          <w:divBdr>
            <w:top w:val="none" w:sz="0" w:space="0" w:color="auto"/>
            <w:left w:val="none" w:sz="0" w:space="0" w:color="auto"/>
            <w:bottom w:val="none" w:sz="0" w:space="0" w:color="auto"/>
            <w:right w:val="none" w:sz="0" w:space="0" w:color="auto"/>
          </w:divBdr>
        </w:div>
        <w:div w:id="329606497">
          <w:marLeft w:val="0"/>
          <w:marRight w:val="0"/>
          <w:marTop w:val="240"/>
          <w:marBottom w:val="0"/>
          <w:divBdr>
            <w:top w:val="none" w:sz="0" w:space="0" w:color="auto"/>
            <w:left w:val="none" w:sz="0" w:space="0" w:color="auto"/>
            <w:bottom w:val="none" w:sz="0" w:space="0" w:color="auto"/>
            <w:right w:val="none" w:sz="0" w:space="0" w:color="auto"/>
          </w:divBdr>
        </w:div>
        <w:div w:id="1641424957">
          <w:marLeft w:val="0"/>
          <w:marRight w:val="0"/>
          <w:marTop w:val="240"/>
          <w:marBottom w:val="0"/>
          <w:divBdr>
            <w:top w:val="none" w:sz="0" w:space="0" w:color="auto"/>
            <w:left w:val="none" w:sz="0" w:space="0" w:color="auto"/>
            <w:bottom w:val="none" w:sz="0" w:space="0" w:color="auto"/>
            <w:right w:val="none" w:sz="0" w:space="0" w:color="auto"/>
          </w:divBdr>
        </w:div>
        <w:div w:id="1214926270">
          <w:marLeft w:val="0"/>
          <w:marRight w:val="0"/>
          <w:marTop w:val="240"/>
          <w:marBottom w:val="0"/>
          <w:divBdr>
            <w:top w:val="none" w:sz="0" w:space="0" w:color="auto"/>
            <w:left w:val="none" w:sz="0" w:space="0" w:color="auto"/>
            <w:bottom w:val="none" w:sz="0" w:space="0" w:color="auto"/>
            <w:right w:val="none" w:sz="0" w:space="0" w:color="auto"/>
          </w:divBdr>
        </w:div>
        <w:div w:id="266616702">
          <w:marLeft w:val="0"/>
          <w:marRight w:val="0"/>
          <w:marTop w:val="240"/>
          <w:marBottom w:val="0"/>
          <w:divBdr>
            <w:top w:val="none" w:sz="0" w:space="0" w:color="auto"/>
            <w:left w:val="none" w:sz="0" w:space="0" w:color="auto"/>
            <w:bottom w:val="none" w:sz="0" w:space="0" w:color="auto"/>
            <w:right w:val="none" w:sz="0" w:space="0" w:color="auto"/>
          </w:divBdr>
        </w:div>
        <w:div w:id="1284385175">
          <w:marLeft w:val="0"/>
          <w:marRight w:val="0"/>
          <w:marTop w:val="240"/>
          <w:marBottom w:val="0"/>
          <w:divBdr>
            <w:top w:val="none" w:sz="0" w:space="0" w:color="auto"/>
            <w:left w:val="none" w:sz="0" w:space="0" w:color="auto"/>
            <w:bottom w:val="none" w:sz="0" w:space="0" w:color="auto"/>
            <w:right w:val="none" w:sz="0" w:space="0" w:color="auto"/>
          </w:divBdr>
        </w:div>
        <w:div w:id="159732478">
          <w:marLeft w:val="0"/>
          <w:marRight w:val="0"/>
          <w:marTop w:val="240"/>
          <w:marBottom w:val="0"/>
          <w:divBdr>
            <w:top w:val="none" w:sz="0" w:space="0" w:color="auto"/>
            <w:left w:val="none" w:sz="0" w:space="0" w:color="auto"/>
            <w:bottom w:val="none" w:sz="0" w:space="0" w:color="auto"/>
            <w:right w:val="none" w:sz="0" w:space="0" w:color="auto"/>
          </w:divBdr>
        </w:div>
        <w:div w:id="2009358926">
          <w:marLeft w:val="0"/>
          <w:marRight w:val="0"/>
          <w:marTop w:val="240"/>
          <w:marBottom w:val="0"/>
          <w:divBdr>
            <w:top w:val="none" w:sz="0" w:space="0" w:color="auto"/>
            <w:left w:val="none" w:sz="0" w:space="0" w:color="auto"/>
            <w:bottom w:val="none" w:sz="0" w:space="0" w:color="auto"/>
            <w:right w:val="none" w:sz="0" w:space="0" w:color="auto"/>
          </w:divBdr>
        </w:div>
        <w:div w:id="12923628">
          <w:marLeft w:val="0"/>
          <w:marRight w:val="0"/>
          <w:marTop w:val="240"/>
          <w:marBottom w:val="0"/>
          <w:divBdr>
            <w:top w:val="none" w:sz="0" w:space="0" w:color="auto"/>
            <w:left w:val="none" w:sz="0" w:space="0" w:color="auto"/>
            <w:bottom w:val="none" w:sz="0" w:space="0" w:color="auto"/>
            <w:right w:val="none" w:sz="0" w:space="0" w:color="auto"/>
          </w:divBdr>
        </w:div>
        <w:div w:id="623580499">
          <w:marLeft w:val="0"/>
          <w:marRight w:val="0"/>
          <w:marTop w:val="240"/>
          <w:marBottom w:val="0"/>
          <w:divBdr>
            <w:top w:val="none" w:sz="0" w:space="0" w:color="auto"/>
            <w:left w:val="none" w:sz="0" w:space="0" w:color="auto"/>
            <w:bottom w:val="none" w:sz="0" w:space="0" w:color="auto"/>
            <w:right w:val="none" w:sz="0" w:space="0" w:color="auto"/>
          </w:divBdr>
        </w:div>
        <w:div w:id="732894975">
          <w:marLeft w:val="0"/>
          <w:marRight w:val="0"/>
          <w:marTop w:val="240"/>
          <w:marBottom w:val="0"/>
          <w:divBdr>
            <w:top w:val="none" w:sz="0" w:space="0" w:color="auto"/>
            <w:left w:val="none" w:sz="0" w:space="0" w:color="auto"/>
            <w:bottom w:val="none" w:sz="0" w:space="0" w:color="auto"/>
            <w:right w:val="none" w:sz="0" w:space="0" w:color="auto"/>
          </w:divBdr>
        </w:div>
        <w:div w:id="1106116736">
          <w:marLeft w:val="0"/>
          <w:marRight w:val="0"/>
          <w:marTop w:val="240"/>
          <w:marBottom w:val="0"/>
          <w:divBdr>
            <w:top w:val="none" w:sz="0" w:space="0" w:color="auto"/>
            <w:left w:val="none" w:sz="0" w:space="0" w:color="auto"/>
            <w:bottom w:val="none" w:sz="0" w:space="0" w:color="auto"/>
            <w:right w:val="none" w:sz="0" w:space="0" w:color="auto"/>
          </w:divBdr>
        </w:div>
        <w:div w:id="932587824">
          <w:marLeft w:val="0"/>
          <w:marRight w:val="0"/>
          <w:marTop w:val="240"/>
          <w:marBottom w:val="0"/>
          <w:divBdr>
            <w:top w:val="none" w:sz="0" w:space="0" w:color="auto"/>
            <w:left w:val="none" w:sz="0" w:space="0" w:color="auto"/>
            <w:bottom w:val="none" w:sz="0" w:space="0" w:color="auto"/>
            <w:right w:val="none" w:sz="0" w:space="0" w:color="auto"/>
          </w:divBdr>
        </w:div>
        <w:div w:id="496651032">
          <w:marLeft w:val="0"/>
          <w:marRight w:val="0"/>
          <w:marTop w:val="240"/>
          <w:marBottom w:val="0"/>
          <w:divBdr>
            <w:top w:val="none" w:sz="0" w:space="0" w:color="auto"/>
            <w:left w:val="none" w:sz="0" w:space="0" w:color="auto"/>
            <w:bottom w:val="none" w:sz="0" w:space="0" w:color="auto"/>
            <w:right w:val="none" w:sz="0" w:space="0" w:color="auto"/>
          </w:divBdr>
        </w:div>
        <w:div w:id="129251472">
          <w:marLeft w:val="0"/>
          <w:marRight w:val="0"/>
          <w:marTop w:val="240"/>
          <w:marBottom w:val="0"/>
          <w:divBdr>
            <w:top w:val="none" w:sz="0" w:space="0" w:color="auto"/>
            <w:left w:val="none" w:sz="0" w:space="0" w:color="auto"/>
            <w:bottom w:val="none" w:sz="0" w:space="0" w:color="auto"/>
            <w:right w:val="none" w:sz="0" w:space="0" w:color="auto"/>
          </w:divBdr>
        </w:div>
        <w:div w:id="364058471">
          <w:marLeft w:val="0"/>
          <w:marRight w:val="0"/>
          <w:marTop w:val="240"/>
          <w:marBottom w:val="0"/>
          <w:divBdr>
            <w:top w:val="none" w:sz="0" w:space="0" w:color="auto"/>
            <w:left w:val="none" w:sz="0" w:space="0" w:color="auto"/>
            <w:bottom w:val="none" w:sz="0" w:space="0" w:color="auto"/>
            <w:right w:val="none" w:sz="0" w:space="0" w:color="auto"/>
          </w:divBdr>
        </w:div>
        <w:div w:id="1757360683">
          <w:marLeft w:val="0"/>
          <w:marRight w:val="0"/>
          <w:marTop w:val="240"/>
          <w:marBottom w:val="0"/>
          <w:divBdr>
            <w:top w:val="none" w:sz="0" w:space="0" w:color="auto"/>
            <w:left w:val="none" w:sz="0" w:space="0" w:color="auto"/>
            <w:bottom w:val="none" w:sz="0" w:space="0" w:color="auto"/>
            <w:right w:val="none" w:sz="0" w:space="0" w:color="auto"/>
          </w:divBdr>
        </w:div>
        <w:div w:id="1145926505">
          <w:marLeft w:val="0"/>
          <w:marRight w:val="0"/>
          <w:marTop w:val="240"/>
          <w:marBottom w:val="0"/>
          <w:divBdr>
            <w:top w:val="none" w:sz="0" w:space="0" w:color="auto"/>
            <w:left w:val="none" w:sz="0" w:space="0" w:color="auto"/>
            <w:bottom w:val="none" w:sz="0" w:space="0" w:color="auto"/>
            <w:right w:val="none" w:sz="0" w:space="0" w:color="auto"/>
          </w:divBdr>
        </w:div>
        <w:div w:id="621152402">
          <w:marLeft w:val="0"/>
          <w:marRight w:val="0"/>
          <w:marTop w:val="240"/>
          <w:marBottom w:val="0"/>
          <w:divBdr>
            <w:top w:val="none" w:sz="0" w:space="0" w:color="auto"/>
            <w:left w:val="none" w:sz="0" w:space="0" w:color="auto"/>
            <w:bottom w:val="none" w:sz="0" w:space="0" w:color="auto"/>
            <w:right w:val="none" w:sz="0" w:space="0" w:color="auto"/>
          </w:divBdr>
        </w:div>
        <w:div w:id="1079599481">
          <w:marLeft w:val="0"/>
          <w:marRight w:val="0"/>
          <w:marTop w:val="240"/>
          <w:marBottom w:val="0"/>
          <w:divBdr>
            <w:top w:val="none" w:sz="0" w:space="0" w:color="auto"/>
            <w:left w:val="none" w:sz="0" w:space="0" w:color="auto"/>
            <w:bottom w:val="none" w:sz="0" w:space="0" w:color="auto"/>
            <w:right w:val="none" w:sz="0" w:space="0" w:color="auto"/>
          </w:divBdr>
        </w:div>
        <w:div w:id="2002736591">
          <w:marLeft w:val="0"/>
          <w:marRight w:val="0"/>
          <w:marTop w:val="240"/>
          <w:marBottom w:val="0"/>
          <w:divBdr>
            <w:top w:val="none" w:sz="0" w:space="0" w:color="auto"/>
            <w:left w:val="none" w:sz="0" w:space="0" w:color="auto"/>
            <w:bottom w:val="none" w:sz="0" w:space="0" w:color="auto"/>
            <w:right w:val="none" w:sz="0" w:space="0" w:color="auto"/>
          </w:divBdr>
        </w:div>
        <w:div w:id="26949050">
          <w:marLeft w:val="0"/>
          <w:marRight w:val="0"/>
          <w:marTop w:val="240"/>
          <w:marBottom w:val="0"/>
          <w:divBdr>
            <w:top w:val="none" w:sz="0" w:space="0" w:color="auto"/>
            <w:left w:val="none" w:sz="0" w:space="0" w:color="auto"/>
            <w:bottom w:val="none" w:sz="0" w:space="0" w:color="auto"/>
            <w:right w:val="none" w:sz="0" w:space="0" w:color="auto"/>
          </w:divBdr>
        </w:div>
        <w:div w:id="1254969901">
          <w:marLeft w:val="0"/>
          <w:marRight w:val="0"/>
          <w:marTop w:val="240"/>
          <w:marBottom w:val="0"/>
          <w:divBdr>
            <w:top w:val="none" w:sz="0" w:space="0" w:color="auto"/>
            <w:left w:val="none" w:sz="0" w:space="0" w:color="auto"/>
            <w:bottom w:val="none" w:sz="0" w:space="0" w:color="auto"/>
            <w:right w:val="none" w:sz="0" w:space="0" w:color="auto"/>
          </w:divBdr>
        </w:div>
        <w:div w:id="529997783">
          <w:marLeft w:val="0"/>
          <w:marRight w:val="0"/>
          <w:marTop w:val="240"/>
          <w:marBottom w:val="0"/>
          <w:divBdr>
            <w:top w:val="none" w:sz="0" w:space="0" w:color="auto"/>
            <w:left w:val="none" w:sz="0" w:space="0" w:color="auto"/>
            <w:bottom w:val="none" w:sz="0" w:space="0" w:color="auto"/>
            <w:right w:val="none" w:sz="0" w:space="0" w:color="auto"/>
          </w:divBdr>
        </w:div>
        <w:div w:id="276185184">
          <w:marLeft w:val="0"/>
          <w:marRight w:val="0"/>
          <w:marTop w:val="240"/>
          <w:marBottom w:val="0"/>
          <w:divBdr>
            <w:top w:val="none" w:sz="0" w:space="0" w:color="auto"/>
            <w:left w:val="none" w:sz="0" w:space="0" w:color="auto"/>
            <w:bottom w:val="none" w:sz="0" w:space="0" w:color="auto"/>
            <w:right w:val="none" w:sz="0" w:space="0" w:color="auto"/>
          </w:divBdr>
        </w:div>
        <w:div w:id="1044598484">
          <w:marLeft w:val="0"/>
          <w:marRight w:val="0"/>
          <w:marTop w:val="240"/>
          <w:marBottom w:val="0"/>
          <w:divBdr>
            <w:top w:val="none" w:sz="0" w:space="0" w:color="auto"/>
            <w:left w:val="none" w:sz="0" w:space="0" w:color="auto"/>
            <w:bottom w:val="none" w:sz="0" w:space="0" w:color="auto"/>
            <w:right w:val="none" w:sz="0" w:space="0" w:color="auto"/>
          </w:divBdr>
        </w:div>
        <w:div w:id="879976320">
          <w:marLeft w:val="0"/>
          <w:marRight w:val="0"/>
          <w:marTop w:val="240"/>
          <w:marBottom w:val="0"/>
          <w:divBdr>
            <w:top w:val="none" w:sz="0" w:space="0" w:color="auto"/>
            <w:left w:val="none" w:sz="0" w:space="0" w:color="auto"/>
            <w:bottom w:val="none" w:sz="0" w:space="0" w:color="auto"/>
            <w:right w:val="none" w:sz="0" w:space="0" w:color="auto"/>
          </w:divBdr>
        </w:div>
        <w:div w:id="1702585554">
          <w:marLeft w:val="0"/>
          <w:marRight w:val="0"/>
          <w:marTop w:val="240"/>
          <w:marBottom w:val="0"/>
          <w:divBdr>
            <w:top w:val="none" w:sz="0" w:space="0" w:color="auto"/>
            <w:left w:val="none" w:sz="0" w:space="0" w:color="auto"/>
            <w:bottom w:val="none" w:sz="0" w:space="0" w:color="auto"/>
            <w:right w:val="none" w:sz="0" w:space="0" w:color="auto"/>
          </w:divBdr>
        </w:div>
        <w:div w:id="1921789769">
          <w:marLeft w:val="0"/>
          <w:marRight w:val="0"/>
          <w:marTop w:val="240"/>
          <w:marBottom w:val="0"/>
          <w:divBdr>
            <w:top w:val="none" w:sz="0" w:space="0" w:color="auto"/>
            <w:left w:val="none" w:sz="0" w:space="0" w:color="auto"/>
            <w:bottom w:val="none" w:sz="0" w:space="0" w:color="auto"/>
            <w:right w:val="none" w:sz="0" w:space="0" w:color="auto"/>
          </w:divBdr>
        </w:div>
        <w:div w:id="658196420">
          <w:marLeft w:val="0"/>
          <w:marRight w:val="0"/>
          <w:marTop w:val="240"/>
          <w:marBottom w:val="0"/>
          <w:divBdr>
            <w:top w:val="none" w:sz="0" w:space="0" w:color="auto"/>
            <w:left w:val="none" w:sz="0" w:space="0" w:color="auto"/>
            <w:bottom w:val="none" w:sz="0" w:space="0" w:color="auto"/>
            <w:right w:val="none" w:sz="0" w:space="0" w:color="auto"/>
          </w:divBdr>
        </w:div>
        <w:div w:id="1437872598">
          <w:marLeft w:val="0"/>
          <w:marRight w:val="0"/>
          <w:marTop w:val="240"/>
          <w:marBottom w:val="0"/>
          <w:divBdr>
            <w:top w:val="none" w:sz="0" w:space="0" w:color="auto"/>
            <w:left w:val="none" w:sz="0" w:space="0" w:color="auto"/>
            <w:bottom w:val="none" w:sz="0" w:space="0" w:color="auto"/>
            <w:right w:val="none" w:sz="0" w:space="0" w:color="auto"/>
          </w:divBdr>
        </w:div>
        <w:div w:id="1869173775">
          <w:marLeft w:val="0"/>
          <w:marRight w:val="0"/>
          <w:marTop w:val="240"/>
          <w:marBottom w:val="0"/>
          <w:divBdr>
            <w:top w:val="none" w:sz="0" w:space="0" w:color="auto"/>
            <w:left w:val="none" w:sz="0" w:space="0" w:color="auto"/>
            <w:bottom w:val="none" w:sz="0" w:space="0" w:color="auto"/>
            <w:right w:val="none" w:sz="0" w:space="0" w:color="auto"/>
          </w:divBdr>
        </w:div>
        <w:div w:id="1697999645">
          <w:marLeft w:val="0"/>
          <w:marRight w:val="0"/>
          <w:marTop w:val="240"/>
          <w:marBottom w:val="0"/>
          <w:divBdr>
            <w:top w:val="none" w:sz="0" w:space="0" w:color="auto"/>
            <w:left w:val="none" w:sz="0" w:space="0" w:color="auto"/>
            <w:bottom w:val="none" w:sz="0" w:space="0" w:color="auto"/>
            <w:right w:val="none" w:sz="0" w:space="0" w:color="auto"/>
          </w:divBdr>
        </w:div>
        <w:div w:id="1718816490">
          <w:marLeft w:val="0"/>
          <w:marRight w:val="0"/>
          <w:marTop w:val="240"/>
          <w:marBottom w:val="0"/>
          <w:divBdr>
            <w:top w:val="none" w:sz="0" w:space="0" w:color="auto"/>
            <w:left w:val="none" w:sz="0" w:space="0" w:color="auto"/>
            <w:bottom w:val="none" w:sz="0" w:space="0" w:color="auto"/>
            <w:right w:val="none" w:sz="0" w:space="0" w:color="auto"/>
          </w:divBdr>
        </w:div>
        <w:div w:id="647171148">
          <w:marLeft w:val="0"/>
          <w:marRight w:val="0"/>
          <w:marTop w:val="240"/>
          <w:marBottom w:val="0"/>
          <w:divBdr>
            <w:top w:val="none" w:sz="0" w:space="0" w:color="auto"/>
            <w:left w:val="none" w:sz="0" w:space="0" w:color="auto"/>
            <w:bottom w:val="none" w:sz="0" w:space="0" w:color="auto"/>
            <w:right w:val="none" w:sz="0" w:space="0" w:color="auto"/>
          </w:divBdr>
        </w:div>
        <w:div w:id="1416827975">
          <w:marLeft w:val="0"/>
          <w:marRight w:val="0"/>
          <w:marTop w:val="240"/>
          <w:marBottom w:val="0"/>
          <w:divBdr>
            <w:top w:val="none" w:sz="0" w:space="0" w:color="auto"/>
            <w:left w:val="none" w:sz="0" w:space="0" w:color="auto"/>
            <w:bottom w:val="none" w:sz="0" w:space="0" w:color="auto"/>
            <w:right w:val="none" w:sz="0" w:space="0" w:color="auto"/>
          </w:divBdr>
        </w:div>
        <w:div w:id="1864171919">
          <w:marLeft w:val="0"/>
          <w:marRight w:val="0"/>
          <w:marTop w:val="240"/>
          <w:marBottom w:val="0"/>
          <w:divBdr>
            <w:top w:val="none" w:sz="0" w:space="0" w:color="auto"/>
            <w:left w:val="none" w:sz="0" w:space="0" w:color="auto"/>
            <w:bottom w:val="none" w:sz="0" w:space="0" w:color="auto"/>
            <w:right w:val="none" w:sz="0" w:space="0" w:color="auto"/>
          </w:divBdr>
        </w:div>
        <w:div w:id="1606308422">
          <w:marLeft w:val="0"/>
          <w:marRight w:val="0"/>
          <w:marTop w:val="240"/>
          <w:marBottom w:val="0"/>
          <w:divBdr>
            <w:top w:val="none" w:sz="0" w:space="0" w:color="auto"/>
            <w:left w:val="none" w:sz="0" w:space="0" w:color="auto"/>
            <w:bottom w:val="none" w:sz="0" w:space="0" w:color="auto"/>
            <w:right w:val="none" w:sz="0" w:space="0" w:color="auto"/>
          </w:divBdr>
        </w:div>
        <w:div w:id="1970013114">
          <w:marLeft w:val="0"/>
          <w:marRight w:val="0"/>
          <w:marTop w:val="240"/>
          <w:marBottom w:val="0"/>
          <w:divBdr>
            <w:top w:val="none" w:sz="0" w:space="0" w:color="auto"/>
            <w:left w:val="none" w:sz="0" w:space="0" w:color="auto"/>
            <w:bottom w:val="none" w:sz="0" w:space="0" w:color="auto"/>
            <w:right w:val="none" w:sz="0" w:space="0" w:color="auto"/>
          </w:divBdr>
        </w:div>
        <w:div w:id="197352281">
          <w:marLeft w:val="0"/>
          <w:marRight w:val="0"/>
          <w:marTop w:val="240"/>
          <w:marBottom w:val="0"/>
          <w:divBdr>
            <w:top w:val="none" w:sz="0" w:space="0" w:color="auto"/>
            <w:left w:val="none" w:sz="0" w:space="0" w:color="auto"/>
            <w:bottom w:val="none" w:sz="0" w:space="0" w:color="auto"/>
            <w:right w:val="none" w:sz="0" w:space="0" w:color="auto"/>
          </w:divBdr>
        </w:div>
        <w:div w:id="2137985114">
          <w:marLeft w:val="0"/>
          <w:marRight w:val="0"/>
          <w:marTop w:val="240"/>
          <w:marBottom w:val="0"/>
          <w:divBdr>
            <w:top w:val="none" w:sz="0" w:space="0" w:color="auto"/>
            <w:left w:val="none" w:sz="0" w:space="0" w:color="auto"/>
            <w:bottom w:val="none" w:sz="0" w:space="0" w:color="auto"/>
            <w:right w:val="none" w:sz="0" w:space="0" w:color="auto"/>
          </w:divBdr>
        </w:div>
        <w:div w:id="1335915585">
          <w:marLeft w:val="0"/>
          <w:marRight w:val="0"/>
          <w:marTop w:val="240"/>
          <w:marBottom w:val="0"/>
          <w:divBdr>
            <w:top w:val="none" w:sz="0" w:space="0" w:color="auto"/>
            <w:left w:val="none" w:sz="0" w:space="0" w:color="auto"/>
            <w:bottom w:val="none" w:sz="0" w:space="0" w:color="auto"/>
            <w:right w:val="none" w:sz="0" w:space="0" w:color="auto"/>
          </w:divBdr>
        </w:div>
        <w:div w:id="362830824">
          <w:marLeft w:val="0"/>
          <w:marRight w:val="0"/>
          <w:marTop w:val="240"/>
          <w:marBottom w:val="0"/>
          <w:divBdr>
            <w:top w:val="none" w:sz="0" w:space="0" w:color="auto"/>
            <w:left w:val="none" w:sz="0" w:space="0" w:color="auto"/>
            <w:bottom w:val="none" w:sz="0" w:space="0" w:color="auto"/>
            <w:right w:val="none" w:sz="0" w:space="0" w:color="auto"/>
          </w:divBdr>
        </w:div>
        <w:div w:id="61102438">
          <w:marLeft w:val="0"/>
          <w:marRight w:val="0"/>
          <w:marTop w:val="240"/>
          <w:marBottom w:val="0"/>
          <w:divBdr>
            <w:top w:val="none" w:sz="0" w:space="0" w:color="auto"/>
            <w:left w:val="none" w:sz="0" w:space="0" w:color="auto"/>
            <w:bottom w:val="none" w:sz="0" w:space="0" w:color="auto"/>
            <w:right w:val="none" w:sz="0" w:space="0" w:color="auto"/>
          </w:divBdr>
        </w:div>
        <w:div w:id="1147238563">
          <w:marLeft w:val="0"/>
          <w:marRight w:val="0"/>
          <w:marTop w:val="240"/>
          <w:marBottom w:val="0"/>
          <w:divBdr>
            <w:top w:val="none" w:sz="0" w:space="0" w:color="auto"/>
            <w:left w:val="none" w:sz="0" w:space="0" w:color="auto"/>
            <w:bottom w:val="none" w:sz="0" w:space="0" w:color="auto"/>
            <w:right w:val="none" w:sz="0" w:space="0" w:color="auto"/>
          </w:divBdr>
        </w:div>
        <w:div w:id="901712871">
          <w:marLeft w:val="0"/>
          <w:marRight w:val="0"/>
          <w:marTop w:val="240"/>
          <w:marBottom w:val="0"/>
          <w:divBdr>
            <w:top w:val="none" w:sz="0" w:space="0" w:color="auto"/>
            <w:left w:val="none" w:sz="0" w:space="0" w:color="auto"/>
            <w:bottom w:val="none" w:sz="0" w:space="0" w:color="auto"/>
            <w:right w:val="none" w:sz="0" w:space="0" w:color="auto"/>
          </w:divBdr>
        </w:div>
        <w:div w:id="938220508">
          <w:marLeft w:val="0"/>
          <w:marRight w:val="0"/>
          <w:marTop w:val="240"/>
          <w:marBottom w:val="0"/>
          <w:divBdr>
            <w:top w:val="none" w:sz="0" w:space="0" w:color="auto"/>
            <w:left w:val="none" w:sz="0" w:space="0" w:color="auto"/>
            <w:bottom w:val="none" w:sz="0" w:space="0" w:color="auto"/>
            <w:right w:val="none" w:sz="0" w:space="0" w:color="auto"/>
          </w:divBdr>
        </w:div>
        <w:div w:id="1416365903">
          <w:marLeft w:val="0"/>
          <w:marRight w:val="0"/>
          <w:marTop w:val="240"/>
          <w:marBottom w:val="0"/>
          <w:divBdr>
            <w:top w:val="none" w:sz="0" w:space="0" w:color="auto"/>
            <w:left w:val="none" w:sz="0" w:space="0" w:color="auto"/>
            <w:bottom w:val="none" w:sz="0" w:space="0" w:color="auto"/>
            <w:right w:val="none" w:sz="0" w:space="0" w:color="auto"/>
          </w:divBdr>
        </w:div>
        <w:div w:id="1706833029">
          <w:marLeft w:val="0"/>
          <w:marRight w:val="0"/>
          <w:marTop w:val="240"/>
          <w:marBottom w:val="0"/>
          <w:divBdr>
            <w:top w:val="none" w:sz="0" w:space="0" w:color="auto"/>
            <w:left w:val="none" w:sz="0" w:space="0" w:color="auto"/>
            <w:bottom w:val="none" w:sz="0" w:space="0" w:color="auto"/>
            <w:right w:val="none" w:sz="0" w:space="0" w:color="auto"/>
          </w:divBdr>
        </w:div>
        <w:div w:id="1896038460">
          <w:marLeft w:val="0"/>
          <w:marRight w:val="0"/>
          <w:marTop w:val="240"/>
          <w:marBottom w:val="0"/>
          <w:divBdr>
            <w:top w:val="none" w:sz="0" w:space="0" w:color="auto"/>
            <w:left w:val="none" w:sz="0" w:space="0" w:color="auto"/>
            <w:bottom w:val="none" w:sz="0" w:space="0" w:color="auto"/>
            <w:right w:val="none" w:sz="0" w:space="0" w:color="auto"/>
          </w:divBdr>
        </w:div>
        <w:div w:id="1468279046">
          <w:marLeft w:val="0"/>
          <w:marRight w:val="0"/>
          <w:marTop w:val="240"/>
          <w:marBottom w:val="0"/>
          <w:divBdr>
            <w:top w:val="none" w:sz="0" w:space="0" w:color="auto"/>
            <w:left w:val="none" w:sz="0" w:space="0" w:color="auto"/>
            <w:bottom w:val="none" w:sz="0" w:space="0" w:color="auto"/>
            <w:right w:val="none" w:sz="0" w:space="0" w:color="auto"/>
          </w:divBdr>
        </w:div>
        <w:div w:id="1870680978">
          <w:marLeft w:val="0"/>
          <w:marRight w:val="0"/>
          <w:marTop w:val="240"/>
          <w:marBottom w:val="0"/>
          <w:divBdr>
            <w:top w:val="none" w:sz="0" w:space="0" w:color="auto"/>
            <w:left w:val="none" w:sz="0" w:space="0" w:color="auto"/>
            <w:bottom w:val="none" w:sz="0" w:space="0" w:color="auto"/>
            <w:right w:val="none" w:sz="0" w:space="0" w:color="auto"/>
          </w:divBdr>
        </w:div>
        <w:div w:id="653416923">
          <w:marLeft w:val="0"/>
          <w:marRight w:val="0"/>
          <w:marTop w:val="240"/>
          <w:marBottom w:val="0"/>
          <w:divBdr>
            <w:top w:val="none" w:sz="0" w:space="0" w:color="auto"/>
            <w:left w:val="none" w:sz="0" w:space="0" w:color="auto"/>
            <w:bottom w:val="none" w:sz="0" w:space="0" w:color="auto"/>
            <w:right w:val="none" w:sz="0" w:space="0" w:color="auto"/>
          </w:divBdr>
        </w:div>
        <w:div w:id="1445533656">
          <w:marLeft w:val="0"/>
          <w:marRight w:val="0"/>
          <w:marTop w:val="240"/>
          <w:marBottom w:val="0"/>
          <w:divBdr>
            <w:top w:val="none" w:sz="0" w:space="0" w:color="auto"/>
            <w:left w:val="none" w:sz="0" w:space="0" w:color="auto"/>
            <w:bottom w:val="none" w:sz="0" w:space="0" w:color="auto"/>
            <w:right w:val="none" w:sz="0" w:space="0" w:color="auto"/>
          </w:divBdr>
        </w:div>
        <w:div w:id="926570661">
          <w:marLeft w:val="0"/>
          <w:marRight w:val="0"/>
          <w:marTop w:val="240"/>
          <w:marBottom w:val="0"/>
          <w:divBdr>
            <w:top w:val="none" w:sz="0" w:space="0" w:color="auto"/>
            <w:left w:val="none" w:sz="0" w:space="0" w:color="auto"/>
            <w:bottom w:val="none" w:sz="0" w:space="0" w:color="auto"/>
            <w:right w:val="none" w:sz="0" w:space="0" w:color="auto"/>
          </w:divBdr>
        </w:div>
        <w:div w:id="1332414801">
          <w:marLeft w:val="0"/>
          <w:marRight w:val="0"/>
          <w:marTop w:val="240"/>
          <w:marBottom w:val="0"/>
          <w:divBdr>
            <w:top w:val="none" w:sz="0" w:space="0" w:color="auto"/>
            <w:left w:val="none" w:sz="0" w:space="0" w:color="auto"/>
            <w:bottom w:val="none" w:sz="0" w:space="0" w:color="auto"/>
            <w:right w:val="none" w:sz="0" w:space="0" w:color="auto"/>
          </w:divBdr>
        </w:div>
        <w:div w:id="1724715016">
          <w:marLeft w:val="0"/>
          <w:marRight w:val="0"/>
          <w:marTop w:val="240"/>
          <w:marBottom w:val="0"/>
          <w:divBdr>
            <w:top w:val="none" w:sz="0" w:space="0" w:color="auto"/>
            <w:left w:val="none" w:sz="0" w:space="0" w:color="auto"/>
            <w:bottom w:val="none" w:sz="0" w:space="0" w:color="auto"/>
            <w:right w:val="none" w:sz="0" w:space="0" w:color="auto"/>
          </w:divBdr>
        </w:div>
        <w:div w:id="214319636">
          <w:marLeft w:val="0"/>
          <w:marRight w:val="0"/>
          <w:marTop w:val="240"/>
          <w:marBottom w:val="0"/>
          <w:divBdr>
            <w:top w:val="none" w:sz="0" w:space="0" w:color="auto"/>
            <w:left w:val="none" w:sz="0" w:space="0" w:color="auto"/>
            <w:bottom w:val="none" w:sz="0" w:space="0" w:color="auto"/>
            <w:right w:val="none" w:sz="0" w:space="0" w:color="auto"/>
          </w:divBdr>
        </w:div>
        <w:div w:id="416247983">
          <w:marLeft w:val="0"/>
          <w:marRight w:val="0"/>
          <w:marTop w:val="240"/>
          <w:marBottom w:val="0"/>
          <w:divBdr>
            <w:top w:val="none" w:sz="0" w:space="0" w:color="auto"/>
            <w:left w:val="none" w:sz="0" w:space="0" w:color="auto"/>
            <w:bottom w:val="none" w:sz="0" w:space="0" w:color="auto"/>
            <w:right w:val="none" w:sz="0" w:space="0" w:color="auto"/>
          </w:divBdr>
        </w:div>
        <w:div w:id="475881432">
          <w:marLeft w:val="0"/>
          <w:marRight w:val="0"/>
          <w:marTop w:val="240"/>
          <w:marBottom w:val="0"/>
          <w:divBdr>
            <w:top w:val="none" w:sz="0" w:space="0" w:color="auto"/>
            <w:left w:val="none" w:sz="0" w:space="0" w:color="auto"/>
            <w:bottom w:val="none" w:sz="0" w:space="0" w:color="auto"/>
            <w:right w:val="none" w:sz="0" w:space="0" w:color="auto"/>
          </w:divBdr>
        </w:div>
        <w:div w:id="356464279">
          <w:marLeft w:val="0"/>
          <w:marRight w:val="0"/>
          <w:marTop w:val="240"/>
          <w:marBottom w:val="0"/>
          <w:divBdr>
            <w:top w:val="none" w:sz="0" w:space="0" w:color="auto"/>
            <w:left w:val="none" w:sz="0" w:space="0" w:color="auto"/>
            <w:bottom w:val="none" w:sz="0" w:space="0" w:color="auto"/>
            <w:right w:val="none" w:sz="0" w:space="0" w:color="auto"/>
          </w:divBdr>
        </w:div>
        <w:div w:id="1188645068">
          <w:marLeft w:val="0"/>
          <w:marRight w:val="0"/>
          <w:marTop w:val="240"/>
          <w:marBottom w:val="0"/>
          <w:divBdr>
            <w:top w:val="none" w:sz="0" w:space="0" w:color="auto"/>
            <w:left w:val="none" w:sz="0" w:space="0" w:color="auto"/>
            <w:bottom w:val="none" w:sz="0" w:space="0" w:color="auto"/>
            <w:right w:val="none" w:sz="0" w:space="0" w:color="auto"/>
          </w:divBdr>
        </w:div>
        <w:div w:id="1247499606">
          <w:marLeft w:val="0"/>
          <w:marRight w:val="0"/>
          <w:marTop w:val="240"/>
          <w:marBottom w:val="0"/>
          <w:divBdr>
            <w:top w:val="none" w:sz="0" w:space="0" w:color="auto"/>
            <w:left w:val="none" w:sz="0" w:space="0" w:color="auto"/>
            <w:bottom w:val="none" w:sz="0" w:space="0" w:color="auto"/>
            <w:right w:val="none" w:sz="0" w:space="0" w:color="auto"/>
          </w:divBdr>
        </w:div>
        <w:div w:id="1403215426">
          <w:marLeft w:val="0"/>
          <w:marRight w:val="0"/>
          <w:marTop w:val="240"/>
          <w:marBottom w:val="0"/>
          <w:divBdr>
            <w:top w:val="none" w:sz="0" w:space="0" w:color="auto"/>
            <w:left w:val="none" w:sz="0" w:space="0" w:color="auto"/>
            <w:bottom w:val="none" w:sz="0" w:space="0" w:color="auto"/>
            <w:right w:val="none" w:sz="0" w:space="0" w:color="auto"/>
          </w:divBdr>
        </w:div>
        <w:div w:id="617108436">
          <w:marLeft w:val="0"/>
          <w:marRight w:val="0"/>
          <w:marTop w:val="240"/>
          <w:marBottom w:val="0"/>
          <w:divBdr>
            <w:top w:val="none" w:sz="0" w:space="0" w:color="auto"/>
            <w:left w:val="none" w:sz="0" w:space="0" w:color="auto"/>
            <w:bottom w:val="none" w:sz="0" w:space="0" w:color="auto"/>
            <w:right w:val="none" w:sz="0" w:space="0" w:color="auto"/>
          </w:divBdr>
        </w:div>
        <w:div w:id="273296228">
          <w:marLeft w:val="0"/>
          <w:marRight w:val="0"/>
          <w:marTop w:val="240"/>
          <w:marBottom w:val="0"/>
          <w:divBdr>
            <w:top w:val="none" w:sz="0" w:space="0" w:color="auto"/>
            <w:left w:val="none" w:sz="0" w:space="0" w:color="auto"/>
            <w:bottom w:val="none" w:sz="0" w:space="0" w:color="auto"/>
            <w:right w:val="none" w:sz="0" w:space="0" w:color="auto"/>
          </w:divBdr>
        </w:div>
        <w:div w:id="1103915822">
          <w:marLeft w:val="0"/>
          <w:marRight w:val="0"/>
          <w:marTop w:val="240"/>
          <w:marBottom w:val="0"/>
          <w:divBdr>
            <w:top w:val="none" w:sz="0" w:space="0" w:color="auto"/>
            <w:left w:val="none" w:sz="0" w:space="0" w:color="auto"/>
            <w:bottom w:val="none" w:sz="0" w:space="0" w:color="auto"/>
            <w:right w:val="none" w:sz="0" w:space="0" w:color="auto"/>
          </w:divBdr>
        </w:div>
        <w:div w:id="1858736645">
          <w:marLeft w:val="0"/>
          <w:marRight w:val="0"/>
          <w:marTop w:val="240"/>
          <w:marBottom w:val="0"/>
          <w:divBdr>
            <w:top w:val="none" w:sz="0" w:space="0" w:color="auto"/>
            <w:left w:val="none" w:sz="0" w:space="0" w:color="auto"/>
            <w:bottom w:val="none" w:sz="0" w:space="0" w:color="auto"/>
            <w:right w:val="none" w:sz="0" w:space="0" w:color="auto"/>
          </w:divBdr>
        </w:div>
        <w:div w:id="1240990548">
          <w:marLeft w:val="0"/>
          <w:marRight w:val="0"/>
          <w:marTop w:val="240"/>
          <w:marBottom w:val="0"/>
          <w:divBdr>
            <w:top w:val="none" w:sz="0" w:space="0" w:color="auto"/>
            <w:left w:val="none" w:sz="0" w:space="0" w:color="auto"/>
            <w:bottom w:val="none" w:sz="0" w:space="0" w:color="auto"/>
            <w:right w:val="none" w:sz="0" w:space="0" w:color="auto"/>
          </w:divBdr>
        </w:div>
        <w:div w:id="1052583655">
          <w:marLeft w:val="0"/>
          <w:marRight w:val="0"/>
          <w:marTop w:val="240"/>
          <w:marBottom w:val="0"/>
          <w:divBdr>
            <w:top w:val="none" w:sz="0" w:space="0" w:color="auto"/>
            <w:left w:val="none" w:sz="0" w:space="0" w:color="auto"/>
            <w:bottom w:val="none" w:sz="0" w:space="0" w:color="auto"/>
            <w:right w:val="none" w:sz="0" w:space="0" w:color="auto"/>
          </w:divBdr>
        </w:div>
        <w:div w:id="222444766">
          <w:marLeft w:val="0"/>
          <w:marRight w:val="0"/>
          <w:marTop w:val="240"/>
          <w:marBottom w:val="0"/>
          <w:divBdr>
            <w:top w:val="none" w:sz="0" w:space="0" w:color="auto"/>
            <w:left w:val="none" w:sz="0" w:space="0" w:color="auto"/>
            <w:bottom w:val="none" w:sz="0" w:space="0" w:color="auto"/>
            <w:right w:val="none" w:sz="0" w:space="0" w:color="auto"/>
          </w:divBdr>
        </w:div>
        <w:div w:id="841043130">
          <w:marLeft w:val="0"/>
          <w:marRight w:val="0"/>
          <w:marTop w:val="240"/>
          <w:marBottom w:val="0"/>
          <w:divBdr>
            <w:top w:val="none" w:sz="0" w:space="0" w:color="auto"/>
            <w:left w:val="none" w:sz="0" w:space="0" w:color="auto"/>
            <w:bottom w:val="none" w:sz="0" w:space="0" w:color="auto"/>
            <w:right w:val="none" w:sz="0" w:space="0" w:color="auto"/>
          </w:divBdr>
        </w:div>
        <w:div w:id="394857238">
          <w:marLeft w:val="0"/>
          <w:marRight w:val="0"/>
          <w:marTop w:val="240"/>
          <w:marBottom w:val="0"/>
          <w:divBdr>
            <w:top w:val="none" w:sz="0" w:space="0" w:color="auto"/>
            <w:left w:val="none" w:sz="0" w:space="0" w:color="auto"/>
            <w:bottom w:val="none" w:sz="0" w:space="0" w:color="auto"/>
            <w:right w:val="none" w:sz="0" w:space="0" w:color="auto"/>
          </w:divBdr>
        </w:div>
        <w:div w:id="1234580474">
          <w:marLeft w:val="0"/>
          <w:marRight w:val="0"/>
          <w:marTop w:val="240"/>
          <w:marBottom w:val="0"/>
          <w:divBdr>
            <w:top w:val="none" w:sz="0" w:space="0" w:color="auto"/>
            <w:left w:val="none" w:sz="0" w:space="0" w:color="auto"/>
            <w:bottom w:val="none" w:sz="0" w:space="0" w:color="auto"/>
            <w:right w:val="none" w:sz="0" w:space="0" w:color="auto"/>
          </w:divBdr>
        </w:div>
      </w:divsChild>
    </w:div>
    <w:div w:id="722292867">
      <w:bodyDiv w:val="1"/>
      <w:marLeft w:val="0"/>
      <w:marRight w:val="0"/>
      <w:marTop w:val="0"/>
      <w:marBottom w:val="0"/>
      <w:divBdr>
        <w:top w:val="none" w:sz="0" w:space="0" w:color="auto"/>
        <w:left w:val="none" w:sz="0" w:space="0" w:color="auto"/>
        <w:bottom w:val="none" w:sz="0" w:space="0" w:color="auto"/>
        <w:right w:val="none" w:sz="0" w:space="0" w:color="auto"/>
      </w:divBdr>
    </w:div>
    <w:div w:id="775759019">
      <w:bodyDiv w:val="1"/>
      <w:marLeft w:val="0"/>
      <w:marRight w:val="0"/>
      <w:marTop w:val="0"/>
      <w:marBottom w:val="0"/>
      <w:divBdr>
        <w:top w:val="none" w:sz="0" w:space="0" w:color="auto"/>
        <w:left w:val="none" w:sz="0" w:space="0" w:color="auto"/>
        <w:bottom w:val="none" w:sz="0" w:space="0" w:color="auto"/>
        <w:right w:val="none" w:sz="0" w:space="0" w:color="auto"/>
      </w:divBdr>
    </w:div>
    <w:div w:id="797456139">
      <w:bodyDiv w:val="1"/>
      <w:marLeft w:val="0"/>
      <w:marRight w:val="0"/>
      <w:marTop w:val="0"/>
      <w:marBottom w:val="0"/>
      <w:divBdr>
        <w:top w:val="none" w:sz="0" w:space="0" w:color="auto"/>
        <w:left w:val="none" w:sz="0" w:space="0" w:color="auto"/>
        <w:bottom w:val="none" w:sz="0" w:space="0" w:color="auto"/>
        <w:right w:val="none" w:sz="0" w:space="0" w:color="auto"/>
      </w:divBdr>
    </w:div>
    <w:div w:id="889340110">
      <w:bodyDiv w:val="1"/>
      <w:marLeft w:val="0"/>
      <w:marRight w:val="0"/>
      <w:marTop w:val="0"/>
      <w:marBottom w:val="0"/>
      <w:divBdr>
        <w:top w:val="none" w:sz="0" w:space="0" w:color="auto"/>
        <w:left w:val="none" w:sz="0" w:space="0" w:color="auto"/>
        <w:bottom w:val="none" w:sz="0" w:space="0" w:color="auto"/>
        <w:right w:val="none" w:sz="0" w:space="0" w:color="auto"/>
      </w:divBdr>
    </w:div>
    <w:div w:id="943347407">
      <w:bodyDiv w:val="1"/>
      <w:marLeft w:val="0"/>
      <w:marRight w:val="0"/>
      <w:marTop w:val="0"/>
      <w:marBottom w:val="0"/>
      <w:divBdr>
        <w:top w:val="none" w:sz="0" w:space="0" w:color="auto"/>
        <w:left w:val="none" w:sz="0" w:space="0" w:color="auto"/>
        <w:bottom w:val="none" w:sz="0" w:space="0" w:color="auto"/>
        <w:right w:val="none" w:sz="0" w:space="0" w:color="auto"/>
      </w:divBdr>
    </w:div>
    <w:div w:id="1169909798">
      <w:bodyDiv w:val="1"/>
      <w:marLeft w:val="0"/>
      <w:marRight w:val="0"/>
      <w:marTop w:val="0"/>
      <w:marBottom w:val="0"/>
      <w:divBdr>
        <w:top w:val="none" w:sz="0" w:space="0" w:color="auto"/>
        <w:left w:val="none" w:sz="0" w:space="0" w:color="auto"/>
        <w:bottom w:val="none" w:sz="0" w:space="0" w:color="auto"/>
        <w:right w:val="none" w:sz="0" w:space="0" w:color="auto"/>
      </w:divBdr>
    </w:div>
    <w:div w:id="1245189819">
      <w:bodyDiv w:val="1"/>
      <w:marLeft w:val="0"/>
      <w:marRight w:val="0"/>
      <w:marTop w:val="0"/>
      <w:marBottom w:val="0"/>
      <w:divBdr>
        <w:top w:val="none" w:sz="0" w:space="0" w:color="auto"/>
        <w:left w:val="none" w:sz="0" w:space="0" w:color="auto"/>
        <w:bottom w:val="none" w:sz="0" w:space="0" w:color="auto"/>
        <w:right w:val="none" w:sz="0" w:space="0" w:color="auto"/>
      </w:divBdr>
    </w:div>
    <w:div w:id="1263995694">
      <w:bodyDiv w:val="1"/>
      <w:marLeft w:val="0"/>
      <w:marRight w:val="0"/>
      <w:marTop w:val="0"/>
      <w:marBottom w:val="0"/>
      <w:divBdr>
        <w:top w:val="none" w:sz="0" w:space="0" w:color="auto"/>
        <w:left w:val="none" w:sz="0" w:space="0" w:color="auto"/>
        <w:bottom w:val="none" w:sz="0" w:space="0" w:color="auto"/>
        <w:right w:val="none" w:sz="0" w:space="0" w:color="auto"/>
      </w:divBdr>
    </w:div>
    <w:div w:id="1355032003">
      <w:bodyDiv w:val="1"/>
      <w:marLeft w:val="0"/>
      <w:marRight w:val="0"/>
      <w:marTop w:val="0"/>
      <w:marBottom w:val="0"/>
      <w:divBdr>
        <w:top w:val="none" w:sz="0" w:space="0" w:color="auto"/>
        <w:left w:val="none" w:sz="0" w:space="0" w:color="auto"/>
        <w:bottom w:val="none" w:sz="0" w:space="0" w:color="auto"/>
        <w:right w:val="none" w:sz="0" w:space="0" w:color="auto"/>
      </w:divBdr>
    </w:div>
    <w:div w:id="1444349248">
      <w:bodyDiv w:val="1"/>
      <w:marLeft w:val="0"/>
      <w:marRight w:val="0"/>
      <w:marTop w:val="0"/>
      <w:marBottom w:val="0"/>
      <w:divBdr>
        <w:top w:val="none" w:sz="0" w:space="0" w:color="auto"/>
        <w:left w:val="none" w:sz="0" w:space="0" w:color="auto"/>
        <w:bottom w:val="none" w:sz="0" w:space="0" w:color="auto"/>
        <w:right w:val="none" w:sz="0" w:space="0" w:color="auto"/>
      </w:divBdr>
    </w:div>
    <w:div w:id="1456948830">
      <w:bodyDiv w:val="1"/>
      <w:marLeft w:val="0"/>
      <w:marRight w:val="0"/>
      <w:marTop w:val="0"/>
      <w:marBottom w:val="0"/>
      <w:divBdr>
        <w:top w:val="none" w:sz="0" w:space="0" w:color="auto"/>
        <w:left w:val="none" w:sz="0" w:space="0" w:color="auto"/>
        <w:bottom w:val="none" w:sz="0" w:space="0" w:color="auto"/>
        <w:right w:val="none" w:sz="0" w:space="0" w:color="auto"/>
      </w:divBdr>
    </w:div>
    <w:div w:id="1568032325">
      <w:bodyDiv w:val="1"/>
      <w:marLeft w:val="0"/>
      <w:marRight w:val="0"/>
      <w:marTop w:val="0"/>
      <w:marBottom w:val="0"/>
      <w:divBdr>
        <w:top w:val="none" w:sz="0" w:space="0" w:color="auto"/>
        <w:left w:val="none" w:sz="0" w:space="0" w:color="auto"/>
        <w:bottom w:val="none" w:sz="0" w:space="0" w:color="auto"/>
        <w:right w:val="none" w:sz="0" w:space="0" w:color="auto"/>
      </w:divBdr>
    </w:div>
    <w:div w:id="1616014916">
      <w:bodyDiv w:val="1"/>
      <w:marLeft w:val="0"/>
      <w:marRight w:val="0"/>
      <w:marTop w:val="0"/>
      <w:marBottom w:val="0"/>
      <w:divBdr>
        <w:top w:val="none" w:sz="0" w:space="0" w:color="auto"/>
        <w:left w:val="none" w:sz="0" w:space="0" w:color="auto"/>
        <w:bottom w:val="none" w:sz="0" w:space="0" w:color="auto"/>
        <w:right w:val="none" w:sz="0" w:space="0" w:color="auto"/>
      </w:divBdr>
    </w:div>
    <w:div w:id="1671444075">
      <w:bodyDiv w:val="1"/>
      <w:marLeft w:val="0"/>
      <w:marRight w:val="0"/>
      <w:marTop w:val="0"/>
      <w:marBottom w:val="0"/>
      <w:divBdr>
        <w:top w:val="none" w:sz="0" w:space="0" w:color="auto"/>
        <w:left w:val="none" w:sz="0" w:space="0" w:color="auto"/>
        <w:bottom w:val="none" w:sz="0" w:space="0" w:color="auto"/>
        <w:right w:val="none" w:sz="0" w:space="0" w:color="auto"/>
      </w:divBdr>
    </w:div>
    <w:div w:id="1928611899">
      <w:bodyDiv w:val="1"/>
      <w:marLeft w:val="0"/>
      <w:marRight w:val="0"/>
      <w:marTop w:val="0"/>
      <w:marBottom w:val="0"/>
      <w:divBdr>
        <w:top w:val="none" w:sz="0" w:space="0" w:color="auto"/>
        <w:left w:val="none" w:sz="0" w:space="0" w:color="auto"/>
        <w:bottom w:val="none" w:sz="0" w:space="0" w:color="auto"/>
        <w:right w:val="none" w:sz="0" w:space="0" w:color="auto"/>
      </w:divBdr>
      <w:divsChild>
        <w:div w:id="564338481">
          <w:marLeft w:val="0"/>
          <w:marRight w:val="0"/>
          <w:marTop w:val="240"/>
          <w:marBottom w:val="0"/>
          <w:divBdr>
            <w:top w:val="none" w:sz="0" w:space="0" w:color="auto"/>
            <w:left w:val="none" w:sz="0" w:space="0" w:color="auto"/>
            <w:bottom w:val="none" w:sz="0" w:space="0" w:color="auto"/>
            <w:right w:val="none" w:sz="0" w:space="0" w:color="auto"/>
          </w:divBdr>
        </w:div>
        <w:div w:id="1007635947">
          <w:marLeft w:val="0"/>
          <w:marRight w:val="0"/>
          <w:marTop w:val="240"/>
          <w:marBottom w:val="0"/>
          <w:divBdr>
            <w:top w:val="none" w:sz="0" w:space="0" w:color="auto"/>
            <w:left w:val="none" w:sz="0" w:space="0" w:color="auto"/>
            <w:bottom w:val="none" w:sz="0" w:space="0" w:color="auto"/>
            <w:right w:val="none" w:sz="0" w:space="0" w:color="auto"/>
          </w:divBdr>
        </w:div>
        <w:div w:id="1576016383">
          <w:marLeft w:val="0"/>
          <w:marRight w:val="0"/>
          <w:marTop w:val="240"/>
          <w:marBottom w:val="0"/>
          <w:divBdr>
            <w:top w:val="none" w:sz="0" w:space="0" w:color="auto"/>
            <w:left w:val="none" w:sz="0" w:space="0" w:color="auto"/>
            <w:bottom w:val="none" w:sz="0" w:space="0" w:color="auto"/>
            <w:right w:val="none" w:sz="0" w:space="0" w:color="auto"/>
          </w:divBdr>
        </w:div>
        <w:div w:id="1447042023">
          <w:marLeft w:val="0"/>
          <w:marRight w:val="0"/>
          <w:marTop w:val="240"/>
          <w:marBottom w:val="0"/>
          <w:divBdr>
            <w:top w:val="none" w:sz="0" w:space="0" w:color="auto"/>
            <w:left w:val="none" w:sz="0" w:space="0" w:color="auto"/>
            <w:bottom w:val="none" w:sz="0" w:space="0" w:color="auto"/>
            <w:right w:val="none" w:sz="0" w:space="0" w:color="auto"/>
          </w:divBdr>
        </w:div>
        <w:div w:id="1888255680">
          <w:marLeft w:val="0"/>
          <w:marRight w:val="0"/>
          <w:marTop w:val="240"/>
          <w:marBottom w:val="0"/>
          <w:divBdr>
            <w:top w:val="none" w:sz="0" w:space="0" w:color="auto"/>
            <w:left w:val="none" w:sz="0" w:space="0" w:color="auto"/>
            <w:bottom w:val="none" w:sz="0" w:space="0" w:color="auto"/>
            <w:right w:val="none" w:sz="0" w:space="0" w:color="auto"/>
          </w:divBdr>
        </w:div>
        <w:div w:id="1052190864">
          <w:marLeft w:val="0"/>
          <w:marRight w:val="0"/>
          <w:marTop w:val="240"/>
          <w:marBottom w:val="0"/>
          <w:divBdr>
            <w:top w:val="none" w:sz="0" w:space="0" w:color="auto"/>
            <w:left w:val="none" w:sz="0" w:space="0" w:color="auto"/>
            <w:bottom w:val="none" w:sz="0" w:space="0" w:color="auto"/>
            <w:right w:val="none" w:sz="0" w:space="0" w:color="auto"/>
          </w:divBdr>
        </w:div>
        <w:div w:id="834682913">
          <w:marLeft w:val="0"/>
          <w:marRight w:val="0"/>
          <w:marTop w:val="240"/>
          <w:marBottom w:val="0"/>
          <w:divBdr>
            <w:top w:val="none" w:sz="0" w:space="0" w:color="auto"/>
            <w:left w:val="none" w:sz="0" w:space="0" w:color="auto"/>
            <w:bottom w:val="none" w:sz="0" w:space="0" w:color="auto"/>
            <w:right w:val="none" w:sz="0" w:space="0" w:color="auto"/>
          </w:divBdr>
        </w:div>
        <w:div w:id="1400905386">
          <w:marLeft w:val="0"/>
          <w:marRight w:val="0"/>
          <w:marTop w:val="240"/>
          <w:marBottom w:val="0"/>
          <w:divBdr>
            <w:top w:val="none" w:sz="0" w:space="0" w:color="auto"/>
            <w:left w:val="none" w:sz="0" w:space="0" w:color="auto"/>
            <w:bottom w:val="none" w:sz="0" w:space="0" w:color="auto"/>
            <w:right w:val="none" w:sz="0" w:space="0" w:color="auto"/>
          </w:divBdr>
        </w:div>
        <w:div w:id="1813860885">
          <w:marLeft w:val="0"/>
          <w:marRight w:val="0"/>
          <w:marTop w:val="240"/>
          <w:marBottom w:val="0"/>
          <w:divBdr>
            <w:top w:val="none" w:sz="0" w:space="0" w:color="auto"/>
            <w:left w:val="none" w:sz="0" w:space="0" w:color="auto"/>
            <w:bottom w:val="none" w:sz="0" w:space="0" w:color="auto"/>
            <w:right w:val="none" w:sz="0" w:space="0" w:color="auto"/>
          </w:divBdr>
        </w:div>
        <w:div w:id="102113472">
          <w:marLeft w:val="0"/>
          <w:marRight w:val="0"/>
          <w:marTop w:val="240"/>
          <w:marBottom w:val="0"/>
          <w:divBdr>
            <w:top w:val="none" w:sz="0" w:space="0" w:color="auto"/>
            <w:left w:val="none" w:sz="0" w:space="0" w:color="auto"/>
            <w:bottom w:val="none" w:sz="0" w:space="0" w:color="auto"/>
            <w:right w:val="none" w:sz="0" w:space="0" w:color="auto"/>
          </w:divBdr>
        </w:div>
        <w:div w:id="82070759">
          <w:marLeft w:val="0"/>
          <w:marRight w:val="0"/>
          <w:marTop w:val="240"/>
          <w:marBottom w:val="0"/>
          <w:divBdr>
            <w:top w:val="none" w:sz="0" w:space="0" w:color="auto"/>
            <w:left w:val="none" w:sz="0" w:space="0" w:color="auto"/>
            <w:bottom w:val="none" w:sz="0" w:space="0" w:color="auto"/>
            <w:right w:val="none" w:sz="0" w:space="0" w:color="auto"/>
          </w:divBdr>
        </w:div>
        <w:div w:id="1193766563">
          <w:marLeft w:val="0"/>
          <w:marRight w:val="0"/>
          <w:marTop w:val="240"/>
          <w:marBottom w:val="0"/>
          <w:divBdr>
            <w:top w:val="none" w:sz="0" w:space="0" w:color="auto"/>
            <w:left w:val="none" w:sz="0" w:space="0" w:color="auto"/>
            <w:bottom w:val="none" w:sz="0" w:space="0" w:color="auto"/>
            <w:right w:val="none" w:sz="0" w:space="0" w:color="auto"/>
          </w:divBdr>
        </w:div>
        <w:div w:id="2137598249">
          <w:marLeft w:val="0"/>
          <w:marRight w:val="0"/>
          <w:marTop w:val="240"/>
          <w:marBottom w:val="0"/>
          <w:divBdr>
            <w:top w:val="none" w:sz="0" w:space="0" w:color="auto"/>
            <w:left w:val="none" w:sz="0" w:space="0" w:color="auto"/>
            <w:bottom w:val="none" w:sz="0" w:space="0" w:color="auto"/>
            <w:right w:val="none" w:sz="0" w:space="0" w:color="auto"/>
          </w:divBdr>
        </w:div>
        <w:div w:id="802306262">
          <w:marLeft w:val="0"/>
          <w:marRight w:val="0"/>
          <w:marTop w:val="240"/>
          <w:marBottom w:val="0"/>
          <w:divBdr>
            <w:top w:val="none" w:sz="0" w:space="0" w:color="auto"/>
            <w:left w:val="none" w:sz="0" w:space="0" w:color="auto"/>
            <w:bottom w:val="none" w:sz="0" w:space="0" w:color="auto"/>
            <w:right w:val="none" w:sz="0" w:space="0" w:color="auto"/>
          </w:divBdr>
        </w:div>
        <w:div w:id="84886876">
          <w:marLeft w:val="0"/>
          <w:marRight w:val="0"/>
          <w:marTop w:val="240"/>
          <w:marBottom w:val="0"/>
          <w:divBdr>
            <w:top w:val="none" w:sz="0" w:space="0" w:color="auto"/>
            <w:left w:val="none" w:sz="0" w:space="0" w:color="auto"/>
            <w:bottom w:val="none" w:sz="0" w:space="0" w:color="auto"/>
            <w:right w:val="none" w:sz="0" w:space="0" w:color="auto"/>
          </w:divBdr>
        </w:div>
        <w:div w:id="2143226613">
          <w:marLeft w:val="0"/>
          <w:marRight w:val="0"/>
          <w:marTop w:val="240"/>
          <w:marBottom w:val="0"/>
          <w:divBdr>
            <w:top w:val="none" w:sz="0" w:space="0" w:color="auto"/>
            <w:left w:val="none" w:sz="0" w:space="0" w:color="auto"/>
            <w:bottom w:val="none" w:sz="0" w:space="0" w:color="auto"/>
            <w:right w:val="none" w:sz="0" w:space="0" w:color="auto"/>
          </w:divBdr>
        </w:div>
        <w:div w:id="1591311435">
          <w:marLeft w:val="0"/>
          <w:marRight w:val="0"/>
          <w:marTop w:val="240"/>
          <w:marBottom w:val="0"/>
          <w:divBdr>
            <w:top w:val="none" w:sz="0" w:space="0" w:color="auto"/>
            <w:left w:val="none" w:sz="0" w:space="0" w:color="auto"/>
            <w:bottom w:val="none" w:sz="0" w:space="0" w:color="auto"/>
            <w:right w:val="none" w:sz="0" w:space="0" w:color="auto"/>
          </w:divBdr>
        </w:div>
        <w:div w:id="2064525606">
          <w:marLeft w:val="0"/>
          <w:marRight w:val="0"/>
          <w:marTop w:val="240"/>
          <w:marBottom w:val="0"/>
          <w:divBdr>
            <w:top w:val="none" w:sz="0" w:space="0" w:color="auto"/>
            <w:left w:val="none" w:sz="0" w:space="0" w:color="auto"/>
            <w:bottom w:val="none" w:sz="0" w:space="0" w:color="auto"/>
            <w:right w:val="none" w:sz="0" w:space="0" w:color="auto"/>
          </w:divBdr>
        </w:div>
        <w:div w:id="556205890">
          <w:marLeft w:val="0"/>
          <w:marRight w:val="0"/>
          <w:marTop w:val="240"/>
          <w:marBottom w:val="0"/>
          <w:divBdr>
            <w:top w:val="none" w:sz="0" w:space="0" w:color="auto"/>
            <w:left w:val="none" w:sz="0" w:space="0" w:color="auto"/>
            <w:bottom w:val="none" w:sz="0" w:space="0" w:color="auto"/>
            <w:right w:val="none" w:sz="0" w:space="0" w:color="auto"/>
          </w:divBdr>
        </w:div>
        <w:div w:id="2111198151">
          <w:marLeft w:val="0"/>
          <w:marRight w:val="0"/>
          <w:marTop w:val="240"/>
          <w:marBottom w:val="0"/>
          <w:divBdr>
            <w:top w:val="none" w:sz="0" w:space="0" w:color="auto"/>
            <w:left w:val="none" w:sz="0" w:space="0" w:color="auto"/>
            <w:bottom w:val="none" w:sz="0" w:space="0" w:color="auto"/>
            <w:right w:val="none" w:sz="0" w:space="0" w:color="auto"/>
          </w:divBdr>
        </w:div>
        <w:div w:id="441414192">
          <w:marLeft w:val="0"/>
          <w:marRight w:val="0"/>
          <w:marTop w:val="240"/>
          <w:marBottom w:val="0"/>
          <w:divBdr>
            <w:top w:val="none" w:sz="0" w:space="0" w:color="auto"/>
            <w:left w:val="none" w:sz="0" w:space="0" w:color="auto"/>
            <w:bottom w:val="none" w:sz="0" w:space="0" w:color="auto"/>
            <w:right w:val="none" w:sz="0" w:space="0" w:color="auto"/>
          </w:divBdr>
        </w:div>
        <w:div w:id="1151217463">
          <w:marLeft w:val="0"/>
          <w:marRight w:val="0"/>
          <w:marTop w:val="240"/>
          <w:marBottom w:val="0"/>
          <w:divBdr>
            <w:top w:val="none" w:sz="0" w:space="0" w:color="auto"/>
            <w:left w:val="none" w:sz="0" w:space="0" w:color="auto"/>
            <w:bottom w:val="none" w:sz="0" w:space="0" w:color="auto"/>
            <w:right w:val="none" w:sz="0" w:space="0" w:color="auto"/>
          </w:divBdr>
        </w:div>
        <w:div w:id="1911577383">
          <w:marLeft w:val="0"/>
          <w:marRight w:val="0"/>
          <w:marTop w:val="240"/>
          <w:marBottom w:val="0"/>
          <w:divBdr>
            <w:top w:val="none" w:sz="0" w:space="0" w:color="auto"/>
            <w:left w:val="none" w:sz="0" w:space="0" w:color="auto"/>
            <w:bottom w:val="none" w:sz="0" w:space="0" w:color="auto"/>
            <w:right w:val="none" w:sz="0" w:space="0" w:color="auto"/>
          </w:divBdr>
        </w:div>
        <w:div w:id="93475507">
          <w:marLeft w:val="0"/>
          <w:marRight w:val="0"/>
          <w:marTop w:val="240"/>
          <w:marBottom w:val="0"/>
          <w:divBdr>
            <w:top w:val="none" w:sz="0" w:space="0" w:color="auto"/>
            <w:left w:val="none" w:sz="0" w:space="0" w:color="auto"/>
            <w:bottom w:val="none" w:sz="0" w:space="0" w:color="auto"/>
            <w:right w:val="none" w:sz="0" w:space="0" w:color="auto"/>
          </w:divBdr>
        </w:div>
        <w:div w:id="912785428">
          <w:marLeft w:val="0"/>
          <w:marRight w:val="0"/>
          <w:marTop w:val="240"/>
          <w:marBottom w:val="0"/>
          <w:divBdr>
            <w:top w:val="none" w:sz="0" w:space="0" w:color="auto"/>
            <w:left w:val="none" w:sz="0" w:space="0" w:color="auto"/>
            <w:bottom w:val="none" w:sz="0" w:space="0" w:color="auto"/>
            <w:right w:val="none" w:sz="0" w:space="0" w:color="auto"/>
          </w:divBdr>
        </w:div>
        <w:div w:id="38172362">
          <w:marLeft w:val="0"/>
          <w:marRight w:val="0"/>
          <w:marTop w:val="240"/>
          <w:marBottom w:val="0"/>
          <w:divBdr>
            <w:top w:val="none" w:sz="0" w:space="0" w:color="auto"/>
            <w:left w:val="none" w:sz="0" w:space="0" w:color="auto"/>
            <w:bottom w:val="none" w:sz="0" w:space="0" w:color="auto"/>
            <w:right w:val="none" w:sz="0" w:space="0" w:color="auto"/>
          </w:divBdr>
        </w:div>
        <w:div w:id="1356617269">
          <w:marLeft w:val="0"/>
          <w:marRight w:val="0"/>
          <w:marTop w:val="240"/>
          <w:marBottom w:val="0"/>
          <w:divBdr>
            <w:top w:val="none" w:sz="0" w:space="0" w:color="auto"/>
            <w:left w:val="none" w:sz="0" w:space="0" w:color="auto"/>
            <w:bottom w:val="none" w:sz="0" w:space="0" w:color="auto"/>
            <w:right w:val="none" w:sz="0" w:space="0" w:color="auto"/>
          </w:divBdr>
        </w:div>
        <w:div w:id="1572960695">
          <w:marLeft w:val="0"/>
          <w:marRight w:val="0"/>
          <w:marTop w:val="240"/>
          <w:marBottom w:val="0"/>
          <w:divBdr>
            <w:top w:val="none" w:sz="0" w:space="0" w:color="auto"/>
            <w:left w:val="none" w:sz="0" w:space="0" w:color="auto"/>
            <w:bottom w:val="none" w:sz="0" w:space="0" w:color="auto"/>
            <w:right w:val="none" w:sz="0" w:space="0" w:color="auto"/>
          </w:divBdr>
        </w:div>
        <w:div w:id="30495269">
          <w:marLeft w:val="0"/>
          <w:marRight w:val="0"/>
          <w:marTop w:val="240"/>
          <w:marBottom w:val="0"/>
          <w:divBdr>
            <w:top w:val="none" w:sz="0" w:space="0" w:color="auto"/>
            <w:left w:val="none" w:sz="0" w:space="0" w:color="auto"/>
            <w:bottom w:val="none" w:sz="0" w:space="0" w:color="auto"/>
            <w:right w:val="none" w:sz="0" w:space="0" w:color="auto"/>
          </w:divBdr>
        </w:div>
        <w:div w:id="1789860956">
          <w:marLeft w:val="0"/>
          <w:marRight w:val="0"/>
          <w:marTop w:val="240"/>
          <w:marBottom w:val="0"/>
          <w:divBdr>
            <w:top w:val="none" w:sz="0" w:space="0" w:color="auto"/>
            <w:left w:val="none" w:sz="0" w:space="0" w:color="auto"/>
            <w:bottom w:val="none" w:sz="0" w:space="0" w:color="auto"/>
            <w:right w:val="none" w:sz="0" w:space="0" w:color="auto"/>
          </w:divBdr>
        </w:div>
        <w:div w:id="1790199825">
          <w:marLeft w:val="0"/>
          <w:marRight w:val="0"/>
          <w:marTop w:val="240"/>
          <w:marBottom w:val="0"/>
          <w:divBdr>
            <w:top w:val="none" w:sz="0" w:space="0" w:color="auto"/>
            <w:left w:val="none" w:sz="0" w:space="0" w:color="auto"/>
            <w:bottom w:val="none" w:sz="0" w:space="0" w:color="auto"/>
            <w:right w:val="none" w:sz="0" w:space="0" w:color="auto"/>
          </w:divBdr>
        </w:div>
        <w:div w:id="1259408588">
          <w:marLeft w:val="0"/>
          <w:marRight w:val="0"/>
          <w:marTop w:val="240"/>
          <w:marBottom w:val="0"/>
          <w:divBdr>
            <w:top w:val="none" w:sz="0" w:space="0" w:color="auto"/>
            <w:left w:val="none" w:sz="0" w:space="0" w:color="auto"/>
            <w:bottom w:val="none" w:sz="0" w:space="0" w:color="auto"/>
            <w:right w:val="none" w:sz="0" w:space="0" w:color="auto"/>
          </w:divBdr>
        </w:div>
        <w:div w:id="113521042">
          <w:marLeft w:val="0"/>
          <w:marRight w:val="0"/>
          <w:marTop w:val="240"/>
          <w:marBottom w:val="0"/>
          <w:divBdr>
            <w:top w:val="none" w:sz="0" w:space="0" w:color="auto"/>
            <w:left w:val="none" w:sz="0" w:space="0" w:color="auto"/>
            <w:bottom w:val="none" w:sz="0" w:space="0" w:color="auto"/>
            <w:right w:val="none" w:sz="0" w:space="0" w:color="auto"/>
          </w:divBdr>
        </w:div>
        <w:div w:id="1132137359">
          <w:marLeft w:val="0"/>
          <w:marRight w:val="0"/>
          <w:marTop w:val="240"/>
          <w:marBottom w:val="0"/>
          <w:divBdr>
            <w:top w:val="none" w:sz="0" w:space="0" w:color="auto"/>
            <w:left w:val="none" w:sz="0" w:space="0" w:color="auto"/>
            <w:bottom w:val="none" w:sz="0" w:space="0" w:color="auto"/>
            <w:right w:val="none" w:sz="0" w:space="0" w:color="auto"/>
          </w:divBdr>
        </w:div>
        <w:div w:id="2018076173">
          <w:marLeft w:val="0"/>
          <w:marRight w:val="0"/>
          <w:marTop w:val="240"/>
          <w:marBottom w:val="0"/>
          <w:divBdr>
            <w:top w:val="none" w:sz="0" w:space="0" w:color="auto"/>
            <w:left w:val="none" w:sz="0" w:space="0" w:color="auto"/>
            <w:bottom w:val="none" w:sz="0" w:space="0" w:color="auto"/>
            <w:right w:val="none" w:sz="0" w:space="0" w:color="auto"/>
          </w:divBdr>
        </w:div>
        <w:div w:id="740130676">
          <w:marLeft w:val="0"/>
          <w:marRight w:val="0"/>
          <w:marTop w:val="240"/>
          <w:marBottom w:val="0"/>
          <w:divBdr>
            <w:top w:val="none" w:sz="0" w:space="0" w:color="auto"/>
            <w:left w:val="none" w:sz="0" w:space="0" w:color="auto"/>
            <w:bottom w:val="none" w:sz="0" w:space="0" w:color="auto"/>
            <w:right w:val="none" w:sz="0" w:space="0" w:color="auto"/>
          </w:divBdr>
        </w:div>
        <w:div w:id="1061707539">
          <w:marLeft w:val="0"/>
          <w:marRight w:val="0"/>
          <w:marTop w:val="240"/>
          <w:marBottom w:val="0"/>
          <w:divBdr>
            <w:top w:val="none" w:sz="0" w:space="0" w:color="auto"/>
            <w:left w:val="none" w:sz="0" w:space="0" w:color="auto"/>
            <w:bottom w:val="none" w:sz="0" w:space="0" w:color="auto"/>
            <w:right w:val="none" w:sz="0" w:space="0" w:color="auto"/>
          </w:divBdr>
        </w:div>
        <w:div w:id="1923299450">
          <w:marLeft w:val="0"/>
          <w:marRight w:val="0"/>
          <w:marTop w:val="240"/>
          <w:marBottom w:val="0"/>
          <w:divBdr>
            <w:top w:val="none" w:sz="0" w:space="0" w:color="auto"/>
            <w:left w:val="none" w:sz="0" w:space="0" w:color="auto"/>
            <w:bottom w:val="none" w:sz="0" w:space="0" w:color="auto"/>
            <w:right w:val="none" w:sz="0" w:space="0" w:color="auto"/>
          </w:divBdr>
        </w:div>
        <w:div w:id="1191602914">
          <w:marLeft w:val="0"/>
          <w:marRight w:val="0"/>
          <w:marTop w:val="240"/>
          <w:marBottom w:val="0"/>
          <w:divBdr>
            <w:top w:val="none" w:sz="0" w:space="0" w:color="auto"/>
            <w:left w:val="none" w:sz="0" w:space="0" w:color="auto"/>
            <w:bottom w:val="none" w:sz="0" w:space="0" w:color="auto"/>
            <w:right w:val="none" w:sz="0" w:space="0" w:color="auto"/>
          </w:divBdr>
        </w:div>
        <w:div w:id="1962959908">
          <w:marLeft w:val="0"/>
          <w:marRight w:val="0"/>
          <w:marTop w:val="240"/>
          <w:marBottom w:val="0"/>
          <w:divBdr>
            <w:top w:val="none" w:sz="0" w:space="0" w:color="auto"/>
            <w:left w:val="none" w:sz="0" w:space="0" w:color="auto"/>
            <w:bottom w:val="none" w:sz="0" w:space="0" w:color="auto"/>
            <w:right w:val="none" w:sz="0" w:space="0" w:color="auto"/>
          </w:divBdr>
        </w:div>
        <w:div w:id="1290669899">
          <w:marLeft w:val="0"/>
          <w:marRight w:val="0"/>
          <w:marTop w:val="240"/>
          <w:marBottom w:val="0"/>
          <w:divBdr>
            <w:top w:val="none" w:sz="0" w:space="0" w:color="auto"/>
            <w:left w:val="none" w:sz="0" w:space="0" w:color="auto"/>
            <w:bottom w:val="none" w:sz="0" w:space="0" w:color="auto"/>
            <w:right w:val="none" w:sz="0" w:space="0" w:color="auto"/>
          </w:divBdr>
        </w:div>
        <w:div w:id="981664148">
          <w:marLeft w:val="0"/>
          <w:marRight w:val="0"/>
          <w:marTop w:val="240"/>
          <w:marBottom w:val="0"/>
          <w:divBdr>
            <w:top w:val="none" w:sz="0" w:space="0" w:color="auto"/>
            <w:left w:val="none" w:sz="0" w:space="0" w:color="auto"/>
            <w:bottom w:val="none" w:sz="0" w:space="0" w:color="auto"/>
            <w:right w:val="none" w:sz="0" w:space="0" w:color="auto"/>
          </w:divBdr>
        </w:div>
        <w:div w:id="424035192">
          <w:marLeft w:val="0"/>
          <w:marRight w:val="0"/>
          <w:marTop w:val="240"/>
          <w:marBottom w:val="0"/>
          <w:divBdr>
            <w:top w:val="none" w:sz="0" w:space="0" w:color="auto"/>
            <w:left w:val="none" w:sz="0" w:space="0" w:color="auto"/>
            <w:bottom w:val="none" w:sz="0" w:space="0" w:color="auto"/>
            <w:right w:val="none" w:sz="0" w:space="0" w:color="auto"/>
          </w:divBdr>
        </w:div>
        <w:div w:id="2029021546">
          <w:marLeft w:val="0"/>
          <w:marRight w:val="0"/>
          <w:marTop w:val="240"/>
          <w:marBottom w:val="0"/>
          <w:divBdr>
            <w:top w:val="none" w:sz="0" w:space="0" w:color="auto"/>
            <w:left w:val="none" w:sz="0" w:space="0" w:color="auto"/>
            <w:bottom w:val="none" w:sz="0" w:space="0" w:color="auto"/>
            <w:right w:val="none" w:sz="0" w:space="0" w:color="auto"/>
          </w:divBdr>
        </w:div>
        <w:div w:id="889146902">
          <w:marLeft w:val="0"/>
          <w:marRight w:val="0"/>
          <w:marTop w:val="240"/>
          <w:marBottom w:val="0"/>
          <w:divBdr>
            <w:top w:val="none" w:sz="0" w:space="0" w:color="auto"/>
            <w:left w:val="none" w:sz="0" w:space="0" w:color="auto"/>
            <w:bottom w:val="none" w:sz="0" w:space="0" w:color="auto"/>
            <w:right w:val="none" w:sz="0" w:space="0" w:color="auto"/>
          </w:divBdr>
        </w:div>
        <w:div w:id="1228296087">
          <w:marLeft w:val="0"/>
          <w:marRight w:val="0"/>
          <w:marTop w:val="240"/>
          <w:marBottom w:val="0"/>
          <w:divBdr>
            <w:top w:val="none" w:sz="0" w:space="0" w:color="auto"/>
            <w:left w:val="none" w:sz="0" w:space="0" w:color="auto"/>
            <w:bottom w:val="none" w:sz="0" w:space="0" w:color="auto"/>
            <w:right w:val="none" w:sz="0" w:space="0" w:color="auto"/>
          </w:divBdr>
        </w:div>
        <w:div w:id="837158896">
          <w:marLeft w:val="0"/>
          <w:marRight w:val="0"/>
          <w:marTop w:val="240"/>
          <w:marBottom w:val="0"/>
          <w:divBdr>
            <w:top w:val="none" w:sz="0" w:space="0" w:color="auto"/>
            <w:left w:val="none" w:sz="0" w:space="0" w:color="auto"/>
            <w:bottom w:val="none" w:sz="0" w:space="0" w:color="auto"/>
            <w:right w:val="none" w:sz="0" w:space="0" w:color="auto"/>
          </w:divBdr>
        </w:div>
        <w:div w:id="220755568">
          <w:marLeft w:val="0"/>
          <w:marRight w:val="0"/>
          <w:marTop w:val="240"/>
          <w:marBottom w:val="0"/>
          <w:divBdr>
            <w:top w:val="none" w:sz="0" w:space="0" w:color="auto"/>
            <w:left w:val="none" w:sz="0" w:space="0" w:color="auto"/>
            <w:bottom w:val="none" w:sz="0" w:space="0" w:color="auto"/>
            <w:right w:val="none" w:sz="0" w:space="0" w:color="auto"/>
          </w:divBdr>
        </w:div>
        <w:div w:id="1133402883">
          <w:marLeft w:val="0"/>
          <w:marRight w:val="0"/>
          <w:marTop w:val="240"/>
          <w:marBottom w:val="0"/>
          <w:divBdr>
            <w:top w:val="none" w:sz="0" w:space="0" w:color="auto"/>
            <w:left w:val="none" w:sz="0" w:space="0" w:color="auto"/>
            <w:bottom w:val="none" w:sz="0" w:space="0" w:color="auto"/>
            <w:right w:val="none" w:sz="0" w:space="0" w:color="auto"/>
          </w:divBdr>
        </w:div>
        <w:div w:id="745303414">
          <w:marLeft w:val="0"/>
          <w:marRight w:val="0"/>
          <w:marTop w:val="240"/>
          <w:marBottom w:val="0"/>
          <w:divBdr>
            <w:top w:val="none" w:sz="0" w:space="0" w:color="auto"/>
            <w:left w:val="none" w:sz="0" w:space="0" w:color="auto"/>
            <w:bottom w:val="none" w:sz="0" w:space="0" w:color="auto"/>
            <w:right w:val="none" w:sz="0" w:space="0" w:color="auto"/>
          </w:divBdr>
        </w:div>
        <w:div w:id="1905068643">
          <w:marLeft w:val="0"/>
          <w:marRight w:val="0"/>
          <w:marTop w:val="240"/>
          <w:marBottom w:val="0"/>
          <w:divBdr>
            <w:top w:val="none" w:sz="0" w:space="0" w:color="auto"/>
            <w:left w:val="none" w:sz="0" w:space="0" w:color="auto"/>
            <w:bottom w:val="none" w:sz="0" w:space="0" w:color="auto"/>
            <w:right w:val="none" w:sz="0" w:space="0" w:color="auto"/>
          </w:divBdr>
        </w:div>
        <w:div w:id="2131777886">
          <w:marLeft w:val="0"/>
          <w:marRight w:val="0"/>
          <w:marTop w:val="240"/>
          <w:marBottom w:val="0"/>
          <w:divBdr>
            <w:top w:val="none" w:sz="0" w:space="0" w:color="auto"/>
            <w:left w:val="none" w:sz="0" w:space="0" w:color="auto"/>
            <w:bottom w:val="none" w:sz="0" w:space="0" w:color="auto"/>
            <w:right w:val="none" w:sz="0" w:space="0" w:color="auto"/>
          </w:divBdr>
        </w:div>
        <w:div w:id="483543404">
          <w:marLeft w:val="0"/>
          <w:marRight w:val="0"/>
          <w:marTop w:val="240"/>
          <w:marBottom w:val="0"/>
          <w:divBdr>
            <w:top w:val="none" w:sz="0" w:space="0" w:color="auto"/>
            <w:left w:val="none" w:sz="0" w:space="0" w:color="auto"/>
            <w:bottom w:val="none" w:sz="0" w:space="0" w:color="auto"/>
            <w:right w:val="none" w:sz="0" w:space="0" w:color="auto"/>
          </w:divBdr>
        </w:div>
        <w:div w:id="1600676499">
          <w:marLeft w:val="0"/>
          <w:marRight w:val="0"/>
          <w:marTop w:val="240"/>
          <w:marBottom w:val="0"/>
          <w:divBdr>
            <w:top w:val="none" w:sz="0" w:space="0" w:color="auto"/>
            <w:left w:val="none" w:sz="0" w:space="0" w:color="auto"/>
            <w:bottom w:val="none" w:sz="0" w:space="0" w:color="auto"/>
            <w:right w:val="none" w:sz="0" w:space="0" w:color="auto"/>
          </w:divBdr>
        </w:div>
        <w:div w:id="1385641257">
          <w:marLeft w:val="0"/>
          <w:marRight w:val="0"/>
          <w:marTop w:val="240"/>
          <w:marBottom w:val="0"/>
          <w:divBdr>
            <w:top w:val="none" w:sz="0" w:space="0" w:color="auto"/>
            <w:left w:val="none" w:sz="0" w:space="0" w:color="auto"/>
            <w:bottom w:val="none" w:sz="0" w:space="0" w:color="auto"/>
            <w:right w:val="none" w:sz="0" w:space="0" w:color="auto"/>
          </w:divBdr>
        </w:div>
        <w:div w:id="190532765">
          <w:marLeft w:val="0"/>
          <w:marRight w:val="0"/>
          <w:marTop w:val="240"/>
          <w:marBottom w:val="0"/>
          <w:divBdr>
            <w:top w:val="none" w:sz="0" w:space="0" w:color="auto"/>
            <w:left w:val="none" w:sz="0" w:space="0" w:color="auto"/>
            <w:bottom w:val="none" w:sz="0" w:space="0" w:color="auto"/>
            <w:right w:val="none" w:sz="0" w:space="0" w:color="auto"/>
          </w:divBdr>
        </w:div>
        <w:div w:id="969434059">
          <w:marLeft w:val="0"/>
          <w:marRight w:val="0"/>
          <w:marTop w:val="240"/>
          <w:marBottom w:val="0"/>
          <w:divBdr>
            <w:top w:val="none" w:sz="0" w:space="0" w:color="auto"/>
            <w:left w:val="none" w:sz="0" w:space="0" w:color="auto"/>
            <w:bottom w:val="none" w:sz="0" w:space="0" w:color="auto"/>
            <w:right w:val="none" w:sz="0" w:space="0" w:color="auto"/>
          </w:divBdr>
        </w:div>
        <w:div w:id="2072539148">
          <w:marLeft w:val="0"/>
          <w:marRight w:val="0"/>
          <w:marTop w:val="240"/>
          <w:marBottom w:val="0"/>
          <w:divBdr>
            <w:top w:val="none" w:sz="0" w:space="0" w:color="auto"/>
            <w:left w:val="none" w:sz="0" w:space="0" w:color="auto"/>
            <w:bottom w:val="none" w:sz="0" w:space="0" w:color="auto"/>
            <w:right w:val="none" w:sz="0" w:space="0" w:color="auto"/>
          </w:divBdr>
        </w:div>
        <w:div w:id="942422899">
          <w:marLeft w:val="0"/>
          <w:marRight w:val="0"/>
          <w:marTop w:val="240"/>
          <w:marBottom w:val="0"/>
          <w:divBdr>
            <w:top w:val="none" w:sz="0" w:space="0" w:color="auto"/>
            <w:left w:val="none" w:sz="0" w:space="0" w:color="auto"/>
            <w:bottom w:val="none" w:sz="0" w:space="0" w:color="auto"/>
            <w:right w:val="none" w:sz="0" w:space="0" w:color="auto"/>
          </w:divBdr>
        </w:div>
        <w:div w:id="857622044">
          <w:marLeft w:val="0"/>
          <w:marRight w:val="0"/>
          <w:marTop w:val="240"/>
          <w:marBottom w:val="0"/>
          <w:divBdr>
            <w:top w:val="none" w:sz="0" w:space="0" w:color="auto"/>
            <w:left w:val="none" w:sz="0" w:space="0" w:color="auto"/>
            <w:bottom w:val="none" w:sz="0" w:space="0" w:color="auto"/>
            <w:right w:val="none" w:sz="0" w:space="0" w:color="auto"/>
          </w:divBdr>
        </w:div>
        <w:div w:id="725571716">
          <w:marLeft w:val="0"/>
          <w:marRight w:val="0"/>
          <w:marTop w:val="240"/>
          <w:marBottom w:val="0"/>
          <w:divBdr>
            <w:top w:val="none" w:sz="0" w:space="0" w:color="auto"/>
            <w:left w:val="none" w:sz="0" w:space="0" w:color="auto"/>
            <w:bottom w:val="none" w:sz="0" w:space="0" w:color="auto"/>
            <w:right w:val="none" w:sz="0" w:space="0" w:color="auto"/>
          </w:divBdr>
        </w:div>
        <w:div w:id="1371106331">
          <w:marLeft w:val="0"/>
          <w:marRight w:val="0"/>
          <w:marTop w:val="240"/>
          <w:marBottom w:val="0"/>
          <w:divBdr>
            <w:top w:val="none" w:sz="0" w:space="0" w:color="auto"/>
            <w:left w:val="none" w:sz="0" w:space="0" w:color="auto"/>
            <w:bottom w:val="none" w:sz="0" w:space="0" w:color="auto"/>
            <w:right w:val="none" w:sz="0" w:space="0" w:color="auto"/>
          </w:divBdr>
        </w:div>
        <w:div w:id="1835490030">
          <w:marLeft w:val="0"/>
          <w:marRight w:val="0"/>
          <w:marTop w:val="240"/>
          <w:marBottom w:val="0"/>
          <w:divBdr>
            <w:top w:val="none" w:sz="0" w:space="0" w:color="auto"/>
            <w:left w:val="none" w:sz="0" w:space="0" w:color="auto"/>
            <w:bottom w:val="none" w:sz="0" w:space="0" w:color="auto"/>
            <w:right w:val="none" w:sz="0" w:space="0" w:color="auto"/>
          </w:divBdr>
        </w:div>
        <w:div w:id="2025129897">
          <w:marLeft w:val="0"/>
          <w:marRight w:val="0"/>
          <w:marTop w:val="240"/>
          <w:marBottom w:val="0"/>
          <w:divBdr>
            <w:top w:val="none" w:sz="0" w:space="0" w:color="auto"/>
            <w:left w:val="none" w:sz="0" w:space="0" w:color="auto"/>
            <w:bottom w:val="none" w:sz="0" w:space="0" w:color="auto"/>
            <w:right w:val="none" w:sz="0" w:space="0" w:color="auto"/>
          </w:divBdr>
        </w:div>
        <w:div w:id="1445615965">
          <w:marLeft w:val="0"/>
          <w:marRight w:val="0"/>
          <w:marTop w:val="240"/>
          <w:marBottom w:val="0"/>
          <w:divBdr>
            <w:top w:val="none" w:sz="0" w:space="0" w:color="auto"/>
            <w:left w:val="none" w:sz="0" w:space="0" w:color="auto"/>
            <w:bottom w:val="none" w:sz="0" w:space="0" w:color="auto"/>
            <w:right w:val="none" w:sz="0" w:space="0" w:color="auto"/>
          </w:divBdr>
        </w:div>
        <w:div w:id="1553466511">
          <w:marLeft w:val="0"/>
          <w:marRight w:val="0"/>
          <w:marTop w:val="240"/>
          <w:marBottom w:val="0"/>
          <w:divBdr>
            <w:top w:val="none" w:sz="0" w:space="0" w:color="auto"/>
            <w:left w:val="none" w:sz="0" w:space="0" w:color="auto"/>
            <w:bottom w:val="none" w:sz="0" w:space="0" w:color="auto"/>
            <w:right w:val="none" w:sz="0" w:space="0" w:color="auto"/>
          </w:divBdr>
        </w:div>
        <w:div w:id="2094816455">
          <w:marLeft w:val="0"/>
          <w:marRight w:val="0"/>
          <w:marTop w:val="240"/>
          <w:marBottom w:val="0"/>
          <w:divBdr>
            <w:top w:val="none" w:sz="0" w:space="0" w:color="auto"/>
            <w:left w:val="none" w:sz="0" w:space="0" w:color="auto"/>
            <w:bottom w:val="none" w:sz="0" w:space="0" w:color="auto"/>
            <w:right w:val="none" w:sz="0" w:space="0" w:color="auto"/>
          </w:divBdr>
        </w:div>
        <w:div w:id="1478305997">
          <w:marLeft w:val="0"/>
          <w:marRight w:val="0"/>
          <w:marTop w:val="240"/>
          <w:marBottom w:val="0"/>
          <w:divBdr>
            <w:top w:val="none" w:sz="0" w:space="0" w:color="auto"/>
            <w:left w:val="none" w:sz="0" w:space="0" w:color="auto"/>
            <w:bottom w:val="none" w:sz="0" w:space="0" w:color="auto"/>
            <w:right w:val="none" w:sz="0" w:space="0" w:color="auto"/>
          </w:divBdr>
        </w:div>
        <w:div w:id="1565875631">
          <w:marLeft w:val="0"/>
          <w:marRight w:val="0"/>
          <w:marTop w:val="240"/>
          <w:marBottom w:val="0"/>
          <w:divBdr>
            <w:top w:val="none" w:sz="0" w:space="0" w:color="auto"/>
            <w:left w:val="none" w:sz="0" w:space="0" w:color="auto"/>
            <w:bottom w:val="none" w:sz="0" w:space="0" w:color="auto"/>
            <w:right w:val="none" w:sz="0" w:space="0" w:color="auto"/>
          </w:divBdr>
        </w:div>
        <w:div w:id="492918590">
          <w:marLeft w:val="0"/>
          <w:marRight w:val="0"/>
          <w:marTop w:val="240"/>
          <w:marBottom w:val="0"/>
          <w:divBdr>
            <w:top w:val="none" w:sz="0" w:space="0" w:color="auto"/>
            <w:left w:val="none" w:sz="0" w:space="0" w:color="auto"/>
            <w:bottom w:val="none" w:sz="0" w:space="0" w:color="auto"/>
            <w:right w:val="none" w:sz="0" w:space="0" w:color="auto"/>
          </w:divBdr>
        </w:div>
        <w:div w:id="307630553">
          <w:marLeft w:val="0"/>
          <w:marRight w:val="0"/>
          <w:marTop w:val="240"/>
          <w:marBottom w:val="0"/>
          <w:divBdr>
            <w:top w:val="none" w:sz="0" w:space="0" w:color="auto"/>
            <w:left w:val="none" w:sz="0" w:space="0" w:color="auto"/>
            <w:bottom w:val="none" w:sz="0" w:space="0" w:color="auto"/>
            <w:right w:val="none" w:sz="0" w:space="0" w:color="auto"/>
          </w:divBdr>
        </w:div>
        <w:div w:id="1181898683">
          <w:marLeft w:val="0"/>
          <w:marRight w:val="0"/>
          <w:marTop w:val="240"/>
          <w:marBottom w:val="0"/>
          <w:divBdr>
            <w:top w:val="none" w:sz="0" w:space="0" w:color="auto"/>
            <w:left w:val="none" w:sz="0" w:space="0" w:color="auto"/>
            <w:bottom w:val="none" w:sz="0" w:space="0" w:color="auto"/>
            <w:right w:val="none" w:sz="0" w:space="0" w:color="auto"/>
          </w:divBdr>
        </w:div>
        <w:div w:id="991368896">
          <w:marLeft w:val="0"/>
          <w:marRight w:val="0"/>
          <w:marTop w:val="240"/>
          <w:marBottom w:val="0"/>
          <w:divBdr>
            <w:top w:val="none" w:sz="0" w:space="0" w:color="auto"/>
            <w:left w:val="none" w:sz="0" w:space="0" w:color="auto"/>
            <w:bottom w:val="none" w:sz="0" w:space="0" w:color="auto"/>
            <w:right w:val="none" w:sz="0" w:space="0" w:color="auto"/>
          </w:divBdr>
        </w:div>
        <w:div w:id="1545754820">
          <w:marLeft w:val="0"/>
          <w:marRight w:val="0"/>
          <w:marTop w:val="240"/>
          <w:marBottom w:val="0"/>
          <w:divBdr>
            <w:top w:val="none" w:sz="0" w:space="0" w:color="auto"/>
            <w:left w:val="none" w:sz="0" w:space="0" w:color="auto"/>
            <w:bottom w:val="none" w:sz="0" w:space="0" w:color="auto"/>
            <w:right w:val="none" w:sz="0" w:space="0" w:color="auto"/>
          </w:divBdr>
        </w:div>
        <w:div w:id="1844005996">
          <w:marLeft w:val="0"/>
          <w:marRight w:val="0"/>
          <w:marTop w:val="240"/>
          <w:marBottom w:val="0"/>
          <w:divBdr>
            <w:top w:val="none" w:sz="0" w:space="0" w:color="auto"/>
            <w:left w:val="none" w:sz="0" w:space="0" w:color="auto"/>
            <w:bottom w:val="none" w:sz="0" w:space="0" w:color="auto"/>
            <w:right w:val="none" w:sz="0" w:space="0" w:color="auto"/>
          </w:divBdr>
        </w:div>
        <w:div w:id="1466582244">
          <w:marLeft w:val="0"/>
          <w:marRight w:val="0"/>
          <w:marTop w:val="240"/>
          <w:marBottom w:val="0"/>
          <w:divBdr>
            <w:top w:val="none" w:sz="0" w:space="0" w:color="auto"/>
            <w:left w:val="none" w:sz="0" w:space="0" w:color="auto"/>
            <w:bottom w:val="none" w:sz="0" w:space="0" w:color="auto"/>
            <w:right w:val="none" w:sz="0" w:space="0" w:color="auto"/>
          </w:divBdr>
        </w:div>
        <w:div w:id="2033455734">
          <w:marLeft w:val="0"/>
          <w:marRight w:val="0"/>
          <w:marTop w:val="240"/>
          <w:marBottom w:val="0"/>
          <w:divBdr>
            <w:top w:val="none" w:sz="0" w:space="0" w:color="auto"/>
            <w:left w:val="none" w:sz="0" w:space="0" w:color="auto"/>
            <w:bottom w:val="none" w:sz="0" w:space="0" w:color="auto"/>
            <w:right w:val="none" w:sz="0" w:space="0" w:color="auto"/>
          </w:divBdr>
        </w:div>
        <w:div w:id="1383555057">
          <w:marLeft w:val="0"/>
          <w:marRight w:val="0"/>
          <w:marTop w:val="240"/>
          <w:marBottom w:val="0"/>
          <w:divBdr>
            <w:top w:val="none" w:sz="0" w:space="0" w:color="auto"/>
            <w:left w:val="none" w:sz="0" w:space="0" w:color="auto"/>
            <w:bottom w:val="none" w:sz="0" w:space="0" w:color="auto"/>
            <w:right w:val="none" w:sz="0" w:space="0" w:color="auto"/>
          </w:divBdr>
        </w:div>
        <w:div w:id="992681881">
          <w:marLeft w:val="0"/>
          <w:marRight w:val="0"/>
          <w:marTop w:val="240"/>
          <w:marBottom w:val="0"/>
          <w:divBdr>
            <w:top w:val="none" w:sz="0" w:space="0" w:color="auto"/>
            <w:left w:val="none" w:sz="0" w:space="0" w:color="auto"/>
            <w:bottom w:val="none" w:sz="0" w:space="0" w:color="auto"/>
            <w:right w:val="none" w:sz="0" w:space="0" w:color="auto"/>
          </w:divBdr>
        </w:div>
        <w:div w:id="839007832">
          <w:marLeft w:val="0"/>
          <w:marRight w:val="0"/>
          <w:marTop w:val="240"/>
          <w:marBottom w:val="0"/>
          <w:divBdr>
            <w:top w:val="none" w:sz="0" w:space="0" w:color="auto"/>
            <w:left w:val="none" w:sz="0" w:space="0" w:color="auto"/>
            <w:bottom w:val="none" w:sz="0" w:space="0" w:color="auto"/>
            <w:right w:val="none" w:sz="0" w:space="0" w:color="auto"/>
          </w:divBdr>
        </w:div>
        <w:div w:id="1125663663">
          <w:marLeft w:val="0"/>
          <w:marRight w:val="0"/>
          <w:marTop w:val="240"/>
          <w:marBottom w:val="0"/>
          <w:divBdr>
            <w:top w:val="none" w:sz="0" w:space="0" w:color="auto"/>
            <w:left w:val="none" w:sz="0" w:space="0" w:color="auto"/>
            <w:bottom w:val="none" w:sz="0" w:space="0" w:color="auto"/>
            <w:right w:val="none" w:sz="0" w:space="0" w:color="auto"/>
          </w:divBdr>
        </w:div>
        <w:div w:id="1037895029">
          <w:marLeft w:val="0"/>
          <w:marRight w:val="0"/>
          <w:marTop w:val="240"/>
          <w:marBottom w:val="0"/>
          <w:divBdr>
            <w:top w:val="none" w:sz="0" w:space="0" w:color="auto"/>
            <w:left w:val="none" w:sz="0" w:space="0" w:color="auto"/>
            <w:bottom w:val="none" w:sz="0" w:space="0" w:color="auto"/>
            <w:right w:val="none" w:sz="0" w:space="0" w:color="auto"/>
          </w:divBdr>
        </w:div>
        <w:div w:id="1543976649">
          <w:marLeft w:val="0"/>
          <w:marRight w:val="0"/>
          <w:marTop w:val="240"/>
          <w:marBottom w:val="0"/>
          <w:divBdr>
            <w:top w:val="none" w:sz="0" w:space="0" w:color="auto"/>
            <w:left w:val="none" w:sz="0" w:space="0" w:color="auto"/>
            <w:bottom w:val="none" w:sz="0" w:space="0" w:color="auto"/>
            <w:right w:val="none" w:sz="0" w:space="0" w:color="auto"/>
          </w:divBdr>
        </w:div>
        <w:div w:id="1673290650">
          <w:marLeft w:val="0"/>
          <w:marRight w:val="0"/>
          <w:marTop w:val="240"/>
          <w:marBottom w:val="0"/>
          <w:divBdr>
            <w:top w:val="none" w:sz="0" w:space="0" w:color="auto"/>
            <w:left w:val="none" w:sz="0" w:space="0" w:color="auto"/>
            <w:bottom w:val="none" w:sz="0" w:space="0" w:color="auto"/>
            <w:right w:val="none" w:sz="0" w:space="0" w:color="auto"/>
          </w:divBdr>
        </w:div>
        <w:div w:id="1033071726">
          <w:marLeft w:val="0"/>
          <w:marRight w:val="0"/>
          <w:marTop w:val="240"/>
          <w:marBottom w:val="0"/>
          <w:divBdr>
            <w:top w:val="none" w:sz="0" w:space="0" w:color="auto"/>
            <w:left w:val="none" w:sz="0" w:space="0" w:color="auto"/>
            <w:bottom w:val="none" w:sz="0" w:space="0" w:color="auto"/>
            <w:right w:val="none" w:sz="0" w:space="0" w:color="auto"/>
          </w:divBdr>
        </w:div>
        <w:div w:id="1567375373">
          <w:marLeft w:val="0"/>
          <w:marRight w:val="0"/>
          <w:marTop w:val="240"/>
          <w:marBottom w:val="0"/>
          <w:divBdr>
            <w:top w:val="none" w:sz="0" w:space="0" w:color="auto"/>
            <w:left w:val="none" w:sz="0" w:space="0" w:color="auto"/>
            <w:bottom w:val="none" w:sz="0" w:space="0" w:color="auto"/>
            <w:right w:val="none" w:sz="0" w:space="0" w:color="auto"/>
          </w:divBdr>
        </w:div>
        <w:div w:id="1189955391">
          <w:marLeft w:val="0"/>
          <w:marRight w:val="0"/>
          <w:marTop w:val="240"/>
          <w:marBottom w:val="0"/>
          <w:divBdr>
            <w:top w:val="none" w:sz="0" w:space="0" w:color="auto"/>
            <w:left w:val="none" w:sz="0" w:space="0" w:color="auto"/>
            <w:bottom w:val="none" w:sz="0" w:space="0" w:color="auto"/>
            <w:right w:val="none" w:sz="0" w:space="0" w:color="auto"/>
          </w:divBdr>
        </w:div>
        <w:div w:id="1325821287">
          <w:marLeft w:val="0"/>
          <w:marRight w:val="0"/>
          <w:marTop w:val="240"/>
          <w:marBottom w:val="0"/>
          <w:divBdr>
            <w:top w:val="none" w:sz="0" w:space="0" w:color="auto"/>
            <w:left w:val="none" w:sz="0" w:space="0" w:color="auto"/>
            <w:bottom w:val="none" w:sz="0" w:space="0" w:color="auto"/>
            <w:right w:val="none" w:sz="0" w:space="0" w:color="auto"/>
          </w:divBdr>
        </w:div>
        <w:div w:id="1098402430">
          <w:marLeft w:val="0"/>
          <w:marRight w:val="0"/>
          <w:marTop w:val="240"/>
          <w:marBottom w:val="0"/>
          <w:divBdr>
            <w:top w:val="none" w:sz="0" w:space="0" w:color="auto"/>
            <w:left w:val="none" w:sz="0" w:space="0" w:color="auto"/>
            <w:bottom w:val="none" w:sz="0" w:space="0" w:color="auto"/>
            <w:right w:val="none" w:sz="0" w:space="0" w:color="auto"/>
          </w:divBdr>
        </w:div>
        <w:div w:id="1955364487">
          <w:marLeft w:val="0"/>
          <w:marRight w:val="0"/>
          <w:marTop w:val="240"/>
          <w:marBottom w:val="0"/>
          <w:divBdr>
            <w:top w:val="none" w:sz="0" w:space="0" w:color="auto"/>
            <w:left w:val="none" w:sz="0" w:space="0" w:color="auto"/>
            <w:bottom w:val="none" w:sz="0" w:space="0" w:color="auto"/>
            <w:right w:val="none" w:sz="0" w:space="0" w:color="auto"/>
          </w:divBdr>
        </w:div>
        <w:div w:id="722824525">
          <w:marLeft w:val="0"/>
          <w:marRight w:val="0"/>
          <w:marTop w:val="240"/>
          <w:marBottom w:val="0"/>
          <w:divBdr>
            <w:top w:val="none" w:sz="0" w:space="0" w:color="auto"/>
            <w:left w:val="none" w:sz="0" w:space="0" w:color="auto"/>
            <w:bottom w:val="none" w:sz="0" w:space="0" w:color="auto"/>
            <w:right w:val="none" w:sz="0" w:space="0" w:color="auto"/>
          </w:divBdr>
        </w:div>
        <w:div w:id="1108967328">
          <w:marLeft w:val="0"/>
          <w:marRight w:val="0"/>
          <w:marTop w:val="240"/>
          <w:marBottom w:val="0"/>
          <w:divBdr>
            <w:top w:val="none" w:sz="0" w:space="0" w:color="auto"/>
            <w:left w:val="none" w:sz="0" w:space="0" w:color="auto"/>
            <w:bottom w:val="none" w:sz="0" w:space="0" w:color="auto"/>
            <w:right w:val="none" w:sz="0" w:space="0" w:color="auto"/>
          </w:divBdr>
        </w:div>
        <w:div w:id="1147087741">
          <w:marLeft w:val="0"/>
          <w:marRight w:val="0"/>
          <w:marTop w:val="240"/>
          <w:marBottom w:val="0"/>
          <w:divBdr>
            <w:top w:val="none" w:sz="0" w:space="0" w:color="auto"/>
            <w:left w:val="none" w:sz="0" w:space="0" w:color="auto"/>
            <w:bottom w:val="none" w:sz="0" w:space="0" w:color="auto"/>
            <w:right w:val="none" w:sz="0" w:space="0" w:color="auto"/>
          </w:divBdr>
        </w:div>
        <w:div w:id="2128112359">
          <w:marLeft w:val="0"/>
          <w:marRight w:val="0"/>
          <w:marTop w:val="240"/>
          <w:marBottom w:val="0"/>
          <w:divBdr>
            <w:top w:val="none" w:sz="0" w:space="0" w:color="auto"/>
            <w:left w:val="none" w:sz="0" w:space="0" w:color="auto"/>
            <w:bottom w:val="none" w:sz="0" w:space="0" w:color="auto"/>
            <w:right w:val="none" w:sz="0" w:space="0" w:color="auto"/>
          </w:divBdr>
        </w:div>
        <w:div w:id="954097694">
          <w:marLeft w:val="0"/>
          <w:marRight w:val="0"/>
          <w:marTop w:val="240"/>
          <w:marBottom w:val="0"/>
          <w:divBdr>
            <w:top w:val="none" w:sz="0" w:space="0" w:color="auto"/>
            <w:left w:val="none" w:sz="0" w:space="0" w:color="auto"/>
            <w:bottom w:val="none" w:sz="0" w:space="0" w:color="auto"/>
            <w:right w:val="none" w:sz="0" w:space="0" w:color="auto"/>
          </w:divBdr>
        </w:div>
        <w:div w:id="2129665008">
          <w:marLeft w:val="0"/>
          <w:marRight w:val="0"/>
          <w:marTop w:val="240"/>
          <w:marBottom w:val="0"/>
          <w:divBdr>
            <w:top w:val="none" w:sz="0" w:space="0" w:color="auto"/>
            <w:left w:val="none" w:sz="0" w:space="0" w:color="auto"/>
            <w:bottom w:val="none" w:sz="0" w:space="0" w:color="auto"/>
            <w:right w:val="none" w:sz="0" w:space="0" w:color="auto"/>
          </w:divBdr>
        </w:div>
        <w:div w:id="1210461965">
          <w:marLeft w:val="0"/>
          <w:marRight w:val="0"/>
          <w:marTop w:val="240"/>
          <w:marBottom w:val="0"/>
          <w:divBdr>
            <w:top w:val="none" w:sz="0" w:space="0" w:color="auto"/>
            <w:left w:val="none" w:sz="0" w:space="0" w:color="auto"/>
            <w:bottom w:val="none" w:sz="0" w:space="0" w:color="auto"/>
            <w:right w:val="none" w:sz="0" w:space="0" w:color="auto"/>
          </w:divBdr>
        </w:div>
        <w:div w:id="268318183">
          <w:marLeft w:val="0"/>
          <w:marRight w:val="0"/>
          <w:marTop w:val="240"/>
          <w:marBottom w:val="0"/>
          <w:divBdr>
            <w:top w:val="none" w:sz="0" w:space="0" w:color="auto"/>
            <w:left w:val="none" w:sz="0" w:space="0" w:color="auto"/>
            <w:bottom w:val="none" w:sz="0" w:space="0" w:color="auto"/>
            <w:right w:val="none" w:sz="0" w:space="0" w:color="auto"/>
          </w:divBdr>
        </w:div>
        <w:div w:id="1839030013">
          <w:marLeft w:val="0"/>
          <w:marRight w:val="0"/>
          <w:marTop w:val="240"/>
          <w:marBottom w:val="0"/>
          <w:divBdr>
            <w:top w:val="none" w:sz="0" w:space="0" w:color="auto"/>
            <w:left w:val="none" w:sz="0" w:space="0" w:color="auto"/>
            <w:bottom w:val="none" w:sz="0" w:space="0" w:color="auto"/>
            <w:right w:val="none" w:sz="0" w:space="0" w:color="auto"/>
          </w:divBdr>
        </w:div>
        <w:div w:id="927156513">
          <w:marLeft w:val="0"/>
          <w:marRight w:val="0"/>
          <w:marTop w:val="240"/>
          <w:marBottom w:val="0"/>
          <w:divBdr>
            <w:top w:val="none" w:sz="0" w:space="0" w:color="auto"/>
            <w:left w:val="none" w:sz="0" w:space="0" w:color="auto"/>
            <w:bottom w:val="none" w:sz="0" w:space="0" w:color="auto"/>
            <w:right w:val="none" w:sz="0" w:space="0" w:color="auto"/>
          </w:divBdr>
        </w:div>
        <w:div w:id="380331085">
          <w:marLeft w:val="0"/>
          <w:marRight w:val="0"/>
          <w:marTop w:val="240"/>
          <w:marBottom w:val="0"/>
          <w:divBdr>
            <w:top w:val="none" w:sz="0" w:space="0" w:color="auto"/>
            <w:left w:val="none" w:sz="0" w:space="0" w:color="auto"/>
            <w:bottom w:val="none" w:sz="0" w:space="0" w:color="auto"/>
            <w:right w:val="none" w:sz="0" w:space="0" w:color="auto"/>
          </w:divBdr>
        </w:div>
        <w:div w:id="280651199">
          <w:marLeft w:val="0"/>
          <w:marRight w:val="0"/>
          <w:marTop w:val="240"/>
          <w:marBottom w:val="0"/>
          <w:divBdr>
            <w:top w:val="none" w:sz="0" w:space="0" w:color="auto"/>
            <w:left w:val="none" w:sz="0" w:space="0" w:color="auto"/>
            <w:bottom w:val="none" w:sz="0" w:space="0" w:color="auto"/>
            <w:right w:val="none" w:sz="0" w:space="0" w:color="auto"/>
          </w:divBdr>
        </w:div>
        <w:div w:id="1836460369">
          <w:marLeft w:val="0"/>
          <w:marRight w:val="0"/>
          <w:marTop w:val="240"/>
          <w:marBottom w:val="0"/>
          <w:divBdr>
            <w:top w:val="none" w:sz="0" w:space="0" w:color="auto"/>
            <w:left w:val="none" w:sz="0" w:space="0" w:color="auto"/>
            <w:bottom w:val="none" w:sz="0" w:space="0" w:color="auto"/>
            <w:right w:val="none" w:sz="0" w:space="0" w:color="auto"/>
          </w:divBdr>
        </w:div>
        <w:div w:id="678851461">
          <w:marLeft w:val="0"/>
          <w:marRight w:val="0"/>
          <w:marTop w:val="240"/>
          <w:marBottom w:val="0"/>
          <w:divBdr>
            <w:top w:val="none" w:sz="0" w:space="0" w:color="auto"/>
            <w:left w:val="none" w:sz="0" w:space="0" w:color="auto"/>
            <w:bottom w:val="none" w:sz="0" w:space="0" w:color="auto"/>
            <w:right w:val="none" w:sz="0" w:space="0" w:color="auto"/>
          </w:divBdr>
        </w:div>
        <w:div w:id="1496994827">
          <w:marLeft w:val="0"/>
          <w:marRight w:val="0"/>
          <w:marTop w:val="240"/>
          <w:marBottom w:val="0"/>
          <w:divBdr>
            <w:top w:val="none" w:sz="0" w:space="0" w:color="auto"/>
            <w:left w:val="none" w:sz="0" w:space="0" w:color="auto"/>
            <w:bottom w:val="none" w:sz="0" w:space="0" w:color="auto"/>
            <w:right w:val="none" w:sz="0" w:space="0" w:color="auto"/>
          </w:divBdr>
        </w:div>
        <w:div w:id="1167867175">
          <w:marLeft w:val="0"/>
          <w:marRight w:val="0"/>
          <w:marTop w:val="240"/>
          <w:marBottom w:val="0"/>
          <w:divBdr>
            <w:top w:val="none" w:sz="0" w:space="0" w:color="auto"/>
            <w:left w:val="none" w:sz="0" w:space="0" w:color="auto"/>
            <w:bottom w:val="none" w:sz="0" w:space="0" w:color="auto"/>
            <w:right w:val="none" w:sz="0" w:space="0" w:color="auto"/>
          </w:divBdr>
        </w:div>
        <w:div w:id="644357161">
          <w:marLeft w:val="0"/>
          <w:marRight w:val="0"/>
          <w:marTop w:val="240"/>
          <w:marBottom w:val="0"/>
          <w:divBdr>
            <w:top w:val="none" w:sz="0" w:space="0" w:color="auto"/>
            <w:left w:val="none" w:sz="0" w:space="0" w:color="auto"/>
            <w:bottom w:val="none" w:sz="0" w:space="0" w:color="auto"/>
            <w:right w:val="none" w:sz="0" w:space="0" w:color="auto"/>
          </w:divBdr>
        </w:div>
        <w:div w:id="1825506451">
          <w:marLeft w:val="0"/>
          <w:marRight w:val="0"/>
          <w:marTop w:val="240"/>
          <w:marBottom w:val="0"/>
          <w:divBdr>
            <w:top w:val="none" w:sz="0" w:space="0" w:color="auto"/>
            <w:left w:val="none" w:sz="0" w:space="0" w:color="auto"/>
            <w:bottom w:val="none" w:sz="0" w:space="0" w:color="auto"/>
            <w:right w:val="none" w:sz="0" w:space="0" w:color="auto"/>
          </w:divBdr>
        </w:div>
        <w:div w:id="2027752108">
          <w:marLeft w:val="0"/>
          <w:marRight w:val="0"/>
          <w:marTop w:val="240"/>
          <w:marBottom w:val="0"/>
          <w:divBdr>
            <w:top w:val="none" w:sz="0" w:space="0" w:color="auto"/>
            <w:left w:val="none" w:sz="0" w:space="0" w:color="auto"/>
            <w:bottom w:val="none" w:sz="0" w:space="0" w:color="auto"/>
            <w:right w:val="none" w:sz="0" w:space="0" w:color="auto"/>
          </w:divBdr>
        </w:div>
        <w:div w:id="25719585">
          <w:marLeft w:val="0"/>
          <w:marRight w:val="0"/>
          <w:marTop w:val="240"/>
          <w:marBottom w:val="0"/>
          <w:divBdr>
            <w:top w:val="none" w:sz="0" w:space="0" w:color="auto"/>
            <w:left w:val="none" w:sz="0" w:space="0" w:color="auto"/>
            <w:bottom w:val="none" w:sz="0" w:space="0" w:color="auto"/>
            <w:right w:val="none" w:sz="0" w:space="0" w:color="auto"/>
          </w:divBdr>
        </w:div>
        <w:div w:id="1984848178">
          <w:marLeft w:val="0"/>
          <w:marRight w:val="0"/>
          <w:marTop w:val="240"/>
          <w:marBottom w:val="0"/>
          <w:divBdr>
            <w:top w:val="none" w:sz="0" w:space="0" w:color="auto"/>
            <w:left w:val="none" w:sz="0" w:space="0" w:color="auto"/>
            <w:bottom w:val="none" w:sz="0" w:space="0" w:color="auto"/>
            <w:right w:val="none" w:sz="0" w:space="0" w:color="auto"/>
          </w:divBdr>
        </w:div>
        <w:div w:id="1746535052">
          <w:marLeft w:val="0"/>
          <w:marRight w:val="0"/>
          <w:marTop w:val="240"/>
          <w:marBottom w:val="0"/>
          <w:divBdr>
            <w:top w:val="none" w:sz="0" w:space="0" w:color="auto"/>
            <w:left w:val="none" w:sz="0" w:space="0" w:color="auto"/>
            <w:bottom w:val="none" w:sz="0" w:space="0" w:color="auto"/>
            <w:right w:val="none" w:sz="0" w:space="0" w:color="auto"/>
          </w:divBdr>
        </w:div>
        <w:div w:id="805589212">
          <w:marLeft w:val="0"/>
          <w:marRight w:val="0"/>
          <w:marTop w:val="240"/>
          <w:marBottom w:val="0"/>
          <w:divBdr>
            <w:top w:val="none" w:sz="0" w:space="0" w:color="auto"/>
            <w:left w:val="none" w:sz="0" w:space="0" w:color="auto"/>
            <w:bottom w:val="none" w:sz="0" w:space="0" w:color="auto"/>
            <w:right w:val="none" w:sz="0" w:space="0" w:color="auto"/>
          </w:divBdr>
        </w:div>
        <w:div w:id="985086329">
          <w:marLeft w:val="0"/>
          <w:marRight w:val="0"/>
          <w:marTop w:val="240"/>
          <w:marBottom w:val="0"/>
          <w:divBdr>
            <w:top w:val="none" w:sz="0" w:space="0" w:color="auto"/>
            <w:left w:val="none" w:sz="0" w:space="0" w:color="auto"/>
            <w:bottom w:val="none" w:sz="0" w:space="0" w:color="auto"/>
            <w:right w:val="none" w:sz="0" w:space="0" w:color="auto"/>
          </w:divBdr>
        </w:div>
        <w:div w:id="2042168523">
          <w:marLeft w:val="0"/>
          <w:marRight w:val="0"/>
          <w:marTop w:val="240"/>
          <w:marBottom w:val="0"/>
          <w:divBdr>
            <w:top w:val="none" w:sz="0" w:space="0" w:color="auto"/>
            <w:left w:val="none" w:sz="0" w:space="0" w:color="auto"/>
            <w:bottom w:val="none" w:sz="0" w:space="0" w:color="auto"/>
            <w:right w:val="none" w:sz="0" w:space="0" w:color="auto"/>
          </w:divBdr>
        </w:div>
        <w:div w:id="1718161603">
          <w:marLeft w:val="0"/>
          <w:marRight w:val="0"/>
          <w:marTop w:val="240"/>
          <w:marBottom w:val="0"/>
          <w:divBdr>
            <w:top w:val="none" w:sz="0" w:space="0" w:color="auto"/>
            <w:left w:val="none" w:sz="0" w:space="0" w:color="auto"/>
            <w:bottom w:val="none" w:sz="0" w:space="0" w:color="auto"/>
            <w:right w:val="none" w:sz="0" w:space="0" w:color="auto"/>
          </w:divBdr>
        </w:div>
        <w:div w:id="359091355">
          <w:marLeft w:val="0"/>
          <w:marRight w:val="0"/>
          <w:marTop w:val="240"/>
          <w:marBottom w:val="0"/>
          <w:divBdr>
            <w:top w:val="none" w:sz="0" w:space="0" w:color="auto"/>
            <w:left w:val="none" w:sz="0" w:space="0" w:color="auto"/>
            <w:bottom w:val="none" w:sz="0" w:space="0" w:color="auto"/>
            <w:right w:val="none" w:sz="0" w:space="0" w:color="auto"/>
          </w:divBdr>
        </w:div>
        <w:div w:id="133180111">
          <w:marLeft w:val="0"/>
          <w:marRight w:val="0"/>
          <w:marTop w:val="240"/>
          <w:marBottom w:val="0"/>
          <w:divBdr>
            <w:top w:val="none" w:sz="0" w:space="0" w:color="auto"/>
            <w:left w:val="none" w:sz="0" w:space="0" w:color="auto"/>
            <w:bottom w:val="none" w:sz="0" w:space="0" w:color="auto"/>
            <w:right w:val="none" w:sz="0" w:space="0" w:color="auto"/>
          </w:divBdr>
        </w:div>
        <w:div w:id="1808815011">
          <w:marLeft w:val="0"/>
          <w:marRight w:val="0"/>
          <w:marTop w:val="240"/>
          <w:marBottom w:val="0"/>
          <w:divBdr>
            <w:top w:val="none" w:sz="0" w:space="0" w:color="auto"/>
            <w:left w:val="none" w:sz="0" w:space="0" w:color="auto"/>
            <w:bottom w:val="none" w:sz="0" w:space="0" w:color="auto"/>
            <w:right w:val="none" w:sz="0" w:space="0" w:color="auto"/>
          </w:divBdr>
        </w:div>
        <w:div w:id="1150557569">
          <w:marLeft w:val="0"/>
          <w:marRight w:val="0"/>
          <w:marTop w:val="240"/>
          <w:marBottom w:val="0"/>
          <w:divBdr>
            <w:top w:val="none" w:sz="0" w:space="0" w:color="auto"/>
            <w:left w:val="none" w:sz="0" w:space="0" w:color="auto"/>
            <w:bottom w:val="none" w:sz="0" w:space="0" w:color="auto"/>
            <w:right w:val="none" w:sz="0" w:space="0" w:color="auto"/>
          </w:divBdr>
        </w:div>
        <w:div w:id="2100448185">
          <w:marLeft w:val="0"/>
          <w:marRight w:val="0"/>
          <w:marTop w:val="240"/>
          <w:marBottom w:val="0"/>
          <w:divBdr>
            <w:top w:val="none" w:sz="0" w:space="0" w:color="auto"/>
            <w:left w:val="none" w:sz="0" w:space="0" w:color="auto"/>
            <w:bottom w:val="none" w:sz="0" w:space="0" w:color="auto"/>
            <w:right w:val="none" w:sz="0" w:space="0" w:color="auto"/>
          </w:divBdr>
        </w:div>
        <w:div w:id="557860222">
          <w:marLeft w:val="0"/>
          <w:marRight w:val="0"/>
          <w:marTop w:val="240"/>
          <w:marBottom w:val="0"/>
          <w:divBdr>
            <w:top w:val="none" w:sz="0" w:space="0" w:color="auto"/>
            <w:left w:val="none" w:sz="0" w:space="0" w:color="auto"/>
            <w:bottom w:val="none" w:sz="0" w:space="0" w:color="auto"/>
            <w:right w:val="none" w:sz="0" w:space="0" w:color="auto"/>
          </w:divBdr>
        </w:div>
        <w:div w:id="2121483549">
          <w:marLeft w:val="0"/>
          <w:marRight w:val="0"/>
          <w:marTop w:val="240"/>
          <w:marBottom w:val="0"/>
          <w:divBdr>
            <w:top w:val="none" w:sz="0" w:space="0" w:color="auto"/>
            <w:left w:val="none" w:sz="0" w:space="0" w:color="auto"/>
            <w:bottom w:val="none" w:sz="0" w:space="0" w:color="auto"/>
            <w:right w:val="none" w:sz="0" w:space="0" w:color="auto"/>
          </w:divBdr>
        </w:div>
        <w:div w:id="1946376750">
          <w:marLeft w:val="0"/>
          <w:marRight w:val="0"/>
          <w:marTop w:val="240"/>
          <w:marBottom w:val="0"/>
          <w:divBdr>
            <w:top w:val="none" w:sz="0" w:space="0" w:color="auto"/>
            <w:left w:val="none" w:sz="0" w:space="0" w:color="auto"/>
            <w:bottom w:val="none" w:sz="0" w:space="0" w:color="auto"/>
            <w:right w:val="none" w:sz="0" w:space="0" w:color="auto"/>
          </w:divBdr>
        </w:div>
        <w:div w:id="969677010">
          <w:marLeft w:val="0"/>
          <w:marRight w:val="0"/>
          <w:marTop w:val="240"/>
          <w:marBottom w:val="0"/>
          <w:divBdr>
            <w:top w:val="none" w:sz="0" w:space="0" w:color="auto"/>
            <w:left w:val="none" w:sz="0" w:space="0" w:color="auto"/>
            <w:bottom w:val="none" w:sz="0" w:space="0" w:color="auto"/>
            <w:right w:val="none" w:sz="0" w:space="0" w:color="auto"/>
          </w:divBdr>
        </w:div>
        <w:div w:id="801464013">
          <w:marLeft w:val="0"/>
          <w:marRight w:val="0"/>
          <w:marTop w:val="240"/>
          <w:marBottom w:val="0"/>
          <w:divBdr>
            <w:top w:val="none" w:sz="0" w:space="0" w:color="auto"/>
            <w:left w:val="none" w:sz="0" w:space="0" w:color="auto"/>
            <w:bottom w:val="none" w:sz="0" w:space="0" w:color="auto"/>
            <w:right w:val="none" w:sz="0" w:space="0" w:color="auto"/>
          </w:divBdr>
        </w:div>
        <w:div w:id="2035498570">
          <w:marLeft w:val="0"/>
          <w:marRight w:val="0"/>
          <w:marTop w:val="240"/>
          <w:marBottom w:val="0"/>
          <w:divBdr>
            <w:top w:val="none" w:sz="0" w:space="0" w:color="auto"/>
            <w:left w:val="none" w:sz="0" w:space="0" w:color="auto"/>
            <w:bottom w:val="none" w:sz="0" w:space="0" w:color="auto"/>
            <w:right w:val="none" w:sz="0" w:space="0" w:color="auto"/>
          </w:divBdr>
        </w:div>
        <w:div w:id="838883739">
          <w:marLeft w:val="0"/>
          <w:marRight w:val="0"/>
          <w:marTop w:val="240"/>
          <w:marBottom w:val="0"/>
          <w:divBdr>
            <w:top w:val="none" w:sz="0" w:space="0" w:color="auto"/>
            <w:left w:val="none" w:sz="0" w:space="0" w:color="auto"/>
            <w:bottom w:val="none" w:sz="0" w:space="0" w:color="auto"/>
            <w:right w:val="none" w:sz="0" w:space="0" w:color="auto"/>
          </w:divBdr>
        </w:div>
        <w:div w:id="694575073">
          <w:marLeft w:val="0"/>
          <w:marRight w:val="0"/>
          <w:marTop w:val="240"/>
          <w:marBottom w:val="0"/>
          <w:divBdr>
            <w:top w:val="none" w:sz="0" w:space="0" w:color="auto"/>
            <w:left w:val="none" w:sz="0" w:space="0" w:color="auto"/>
            <w:bottom w:val="none" w:sz="0" w:space="0" w:color="auto"/>
            <w:right w:val="none" w:sz="0" w:space="0" w:color="auto"/>
          </w:divBdr>
        </w:div>
        <w:div w:id="1717968812">
          <w:marLeft w:val="0"/>
          <w:marRight w:val="0"/>
          <w:marTop w:val="240"/>
          <w:marBottom w:val="0"/>
          <w:divBdr>
            <w:top w:val="none" w:sz="0" w:space="0" w:color="auto"/>
            <w:left w:val="none" w:sz="0" w:space="0" w:color="auto"/>
            <w:bottom w:val="none" w:sz="0" w:space="0" w:color="auto"/>
            <w:right w:val="none" w:sz="0" w:space="0" w:color="auto"/>
          </w:divBdr>
        </w:div>
        <w:div w:id="375282412">
          <w:marLeft w:val="0"/>
          <w:marRight w:val="0"/>
          <w:marTop w:val="240"/>
          <w:marBottom w:val="0"/>
          <w:divBdr>
            <w:top w:val="none" w:sz="0" w:space="0" w:color="auto"/>
            <w:left w:val="none" w:sz="0" w:space="0" w:color="auto"/>
            <w:bottom w:val="none" w:sz="0" w:space="0" w:color="auto"/>
            <w:right w:val="none" w:sz="0" w:space="0" w:color="auto"/>
          </w:divBdr>
        </w:div>
        <w:div w:id="1091508940">
          <w:marLeft w:val="0"/>
          <w:marRight w:val="0"/>
          <w:marTop w:val="240"/>
          <w:marBottom w:val="0"/>
          <w:divBdr>
            <w:top w:val="none" w:sz="0" w:space="0" w:color="auto"/>
            <w:left w:val="none" w:sz="0" w:space="0" w:color="auto"/>
            <w:bottom w:val="none" w:sz="0" w:space="0" w:color="auto"/>
            <w:right w:val="none" w:sz="0" w:space="0" w:color="auto"/>
          </w:divBdr>
        </w:div>
        <w:div w:id="458111424">
          <w:marLeft w:val="0"/>
          <w:marRight w:val="0"/>
          <w:marTop w:val="240"/>
          <w:marBottom w:val="0"/>
          <w:divBdr>
            <w:top w:val="none" w:sz="0" w:space="0" w:color="auto"/>
            <w:left w:val="none" w:sz="0" w:space="0" w:color="auto"/>
            <w:bottom w:val="none" w:sz="0" w:space="0" w:color="auto"/>
            <w:right w:val="none" w:sz="0" w:space="0" w:color="auto"/>
          </w:divBdr>
        </w:div>
        <w:div w:id="371655347">
          <w:marLeft w:val="0"/>
          <w:marRight w:val="0"/>
          <w:marTop w:val="240"/>
          <w:marBottom w:val="0"/>
          <w:divBdr>
            <w:top w:val="none" w:sz="0" w:space="0" w:color="auto"/>
            <w:left w:val="none" w:sz="0" w:space="0" w:color="auto"/>
            <w:bottom w:val="none" w:sz="0" w:space="0" w:color="auto"/>
            <w:right w:val="none" w:sz="0" w:space="0" w:color="auto"/>
          </w:divBdr>
        </w:div>
        <w:div w:id="342166794">
          <w:marLeft w:val="0"/>
          <w:marRight w:val="0"/>
          <w:marTop w:val="240"/>
          <w:marBottom w:val="0"/>
          <w:divBdr>
            <w:top w:val="none" w:sz="0" w:space="0" w:color="auto"/>
            <w:left w:val="none" w:sz="0" w:space="0" w:color="auto"/>
            <w:bottom w:val="none" w:sz="0" w:space="0" w:color="auto"/>
            <w:right w:val="none" w:sz="0" w:space="0" w:color="auto"/>
          </w:divBdr>
        </w:div>
        <w:div w:id="853765864">
          <w:marLeft w:val="0"/>
          <w:marRight w:val="0"/>
          <w:marTop w:val="240"/>
          <w:marBottom w:val="0"/>
          <w:divBdr>
            <w:top w:val="none" w:sz="0" w:space="0" w:color="auto"/>
            <w:left w:val="none" w:sz="0" w:space="0" w:color="auto"/>
            <w:bottom w:val="none" w:sz="0" w:space="0" w:color="auto"/>
            <w:right w:val="none" w:sz="0" w:space="0" w:color="auto"/>
          </w:divBdr>
        </w:div>
        <w:div w:id="1761221906">
          <w:marLeft w:val="0"/>
          <w:marRight w:val="0"/>
          <w:marTop w:val="240"/>
          <w:marBottom w:val="0"/>
          <w:divBdr>
            <w:top w:val="none" w:sz="0" w:space="0" w:color="auto"/>
            <w:left w:val="none" w:sz="0" w:space="0" w:color="auto"/>
            <w:bottom w:val="none" w:sz="0" w:space="0" w:color="auto"/>
            <w:right w:val="none" w:sz="0" w:space="0" w:color="auto"/>
          </w:divBdr>
        </w:div>
        <w:div w:id="1088504923">
          <w:marLeft w:val="0"/>
          <w:marRight w:val="0"/>
          <w:marTop w:val="240"/>
          <w:marBottom w:val="0"/>
          <w:divBdr>
            <w:top w:val="none" w:sz="0" w:space="0" w:color="auto"/>
            <w:left w:val="none" w:sz="0" w:space="0" w:color="auto"/>
            <w:bottom w:val="none" w:sz="0" w:space="0" w:color="auto"/>
            <w:right w:val="none" w:sz="0" w:space="0" w:color="auto"/>
          </w:divBdr>
        </w:div>
        <w:div w:id="1972200878">
          <w:marLeft w:val="0"/>
          <w:marRight w:val="0"/>
          <w:marTop w:val="240"/>
          <w:marBottom w:val="0"/>
          <w:divBdr>
            <w:top w:val="none" w:sz="0" w:space="0" w:color="auto"/>
            <w:left w:val="none" w:sz="0" w:space="0" w:color="auto"/>
            <w:bottom w:val="none" w:sz="0" w:space="0" w:color="auto"/>
            <w:right w:val="none" w:sz="0" w:space="0" w:color="auto"/>
          </w:divBdr>
        </w:div>
        <w:div w:id="1963728781">
          <w:marLeft w:val="0"/>
          <w:marRight w:val="0"/>
          <w:marTop w:val="240"/>
          <w:marBottom w:val="0"/>
          <w:divBdr>
            <w:top w:val="none" w:sz="0" w:space="0" w:color="auto"/>
            <w:left w:val="none" w:sz="0" w:space="0" w:color="auto"/>
            <w:bottom w:val="none" w:sz="0" w:space="0" w:color="auto"/>
            <w:right w:val="none" w:sz="0" w:space="0" w:color="auto"/>
          </w:divBdr>
        </w:div>
        <w:div w:id="1656568922">
          <w:marLeft w:val="0"/>
          <w:marRight w:val="0"/>
          <w:marTop w:val="240"/>
          <w:marBottom w:val="0"/>
          <w:divBdr>
            <w:top w:val="none" w:sz="0" w:space="0" w:color="auto"/>
            <w:left w:val="none" w:sz="0" w:space="0" w:color="auto"/>
            <w:bottom w:val="none" w:sz="0" w:space="0" w:color="auto"/>
            <w:right w:val="none" w:sz="0" w:space="0" w:color="auto"/>
          </w:divBdr>
        </w:div>
        <w:div w:id="1763717474">
          <w:marLeft w:val="0"/>
          <w:marRight w:val="0"/>
          <w:marTop w:val="240"/>
          <w:marBottom w:val="0"/>
          <w:divBdr>
            <w:top w:val="none" w:sz="0" w:space="0" w:color="auto"/>
            <w:left w:val="none" w:sz="0" w:space="0" w:color="auto"/>
            <w:bottom w:val="none" w:sz="0" w:space="0" w:color="auto"/>
            <w:right w:val="none" w:sz="0" w:space="0" w:color="auto"/>
          </w:divBdr>
        </w:div>
        <w:div w:id="56320828">
          <w:marLeft w:val="0"/>
          <w:marRight w:val="0"/>
          <w:marTop w:val="240"/>
          <w:marBottom w:val="0"/>
          <w:divBdr>
            <w:top w:val="none" w:sz="0" w:space="0" w:color="auto"/>
            <w:left w:val="none" w:sz="0" w:space="0" w:color="auto"/>
            <w:bottom w:val="none" w:sz="0" w:space="0" w:color="auto"/>
            <w:right w:val="none" w:sz="0" w:space="0" w:color="auto"/>
          </w:divBdr>
        </w:div>
        <w:div w:id="426119289">
          <w:marLeft w:val="0"/>
          <w:marRight w:val="0"/>
          <w:marTop w:val="240"/>
          <w:marBottom w:val="0"/>
          <w:divBdr>
            <w:top w:val="none" w:sz="0" w:space="0" w:color="auto"/>
            <w:left w:val="none" w:sz="0" w:space="0" w:color="auto"/>
            <w:bottom w:val="none" w:sz="0" w:space="0" w:color="auto"/>
            <w:right w:val="none" w:sz="0" w:space="0" w:color="auto"/>
          </w:divBdr>
        </w:div>
        <w:div w:id="1884978282">
          <w:marLeft w:val="0"/>
          <w:marRight w:val="0"/>
          <w:marTop w:val="240"/>
          <w:marBottom w:val="0"/>
          <w:divBdr>
            <w:top w:val="none" w:sz="0" w:space="0" w:color="auto"/>
            <w:left w:val="none" w:sz="0" w:space="0" w:color="auto"/>
            <w:bottom w:val="none" w:sz="0" w:space="0" w:color="auto"/>
            <w:right w:val="none" w:sz="0" w:space="0" w:color="auto"/>
          </w:divBdr>
        </w:div>
        <w:div w:id="575363542">
          <w:marLeft w:val="0"/>
          <w:marRight w:val="0"/>
          <w:marTop w:val="240"/>
          <w:marBottom w:val="0"/>
          <w:divBdr>
            <w:top w:val="none" w:sz="0" w:space="0" w:color="auto"/>
            <w:left w:val="none" w:sz="0" w:space="0" w:color="auto"/>
            <w:bottom w:val="none" w:sz="0" w:space="0" w:color="auto"/>
            <w:right w:val="none" w:sz="0" w:space="0" w:color="auto"/>
          </w:divBdr>
        </w:div>
        <w:div w:id="2069306295">
          <w:marLeft w:val="0"/>
          <w:marRight w:val="0"/>
          <w:marTop w:val="240"/>
          <w:marBottom w:val="0"/>
          <w:divBdr>
            <w:top w:val="none" w:sz="0" w:space="0" w:color="auto"/>
            <w:left w:val="none" w:sz="0" w:space="0" w:color="auto"/>
            <w:bottom w:val="none" w:sz="0" w:space="0" w:color="auto"/>
            <w:right w:val="none" w:sz="0" w:space="0" w:color="auto"/>
          </w:divBdr>
        </w:div>
        <w:div w:id="1348865815">
          <w:marLeft w:val="0"/>
          <w:marRight w:val="0"/>
          <w:marTop w:val="240"/>
          <w:marBottom w:val="0"/>
          <w:divBdr>
            <w:top w:val="none" w:sz="0" w:space="0" w:color="auto"/>
            <w:left w:val="none" w:sz="0" w:space="0" w:color="auto"/>
            <w:bottom w:val="none" w:sz="0" w:space="0" w:color="auto"/>
            <w:right w:val="none" w:sz="0" w:space="0" w:color="auto"/>
          </w:divBdr>
        </w:div>
        <w:div w:id="2129397468">
          <w:marLeft w:val="0"/>
          <w:marRight w:val="0"/>
          <w:marTop w:val="240"/>
          <w:marBottom w:val="0"/>
          <w:divBdr>
            <w:top w:val="none" w:sz="0" w:space="0" w:color="auto"/>
            <w:left w:val="none" w:sz="0" w:space="0" w:color="auto"/>
            <w:bottom w:val="none" w:sz="0" w:space="0" w:color="auto"/>
            <w:right w:val="none" w:sz="0" w:space="0" w:color="auto"/>
          </w:divBdr>
        </w:div>
        <w:div w:id="928153548">
          <w:marLeft w:val="0"/>
          <w:marRight w:val="0"/>
          <w:marTop w:val="240"/>
          <w:marBottom w:val="0"/>
          <w:divBdr>
            <w:top w:val="none" w:sz="0" w:space="0" w:color="auto"/>
            <w:left w:val="none" w:sz="0" w:space="0" w:color="auto"/>
            <w:bottom w:val="none" w:sz="0" w:space="0" w:color="auto"/>
            <w:right w:val="none" w:sz="0" w:space="0" w:color="auto"/>
          </w:divBdr>
        </w:div>
        <w:div w:id="1415316123">
          <w:marLeft w:val="0"/>
          <w:marRight w:val="0"/>
          <w:marTop w:val="240"/>
          <w:marBottom w:val="0"/>
          <w:divBdr>
            <w:top w:val="none" w:sz="0" w:space="0" w:color="auto"/>
            <w:left w:val="none" w:sz="0" w:space="0" w:color="auto"/>
            <w:bottom w:val="none" w:sz="0" w:space="0" w:color="auto"/>
            <w:right w:val="none" w:sz="0" w:space="0" w:color="auto"/>
          </w:divBdr>
        </w:div>
        <w:div w:id="91974151">
          <w:marLeft w:val="0"/>
          <w:marRight w:val="0"/>
          <w:marTop w:val="240"/>
          <w:marBottom w:val="0"/>
          <w:divBdr>
            <w:top w:val="none" w:sz="0" w:space="0" w:color="auto"/>
            <w:left w:val="none" w:sz="0" w:space="0" w:color="auto"/>
            <w:bottom w:val="none" w:sz="0" w:space="0" w:color="auto"/>
            <w:right w:val="none" w:sz="0" w:space="0" w:color="auto"/>
          </w:divBdr>
        </w:div>
        <w:div w:id="596135540">
          <w:marLeft w:val="0"/>
          <w:marRight w:val="0"/>
          <w:marTop w:val="240"/>
          <w:marBottom w:val="0"/>
          <w:divBdr>
            <w:top w:val="none" w:sz="0" w:space="0" w:color="auto"/>
            <w:left w:val="none" w:sz="0" w:space="0" w:color="auto"/>
            <w:bottom w:val="none" w:sz="0" w:space="0" w:color="auto"/>
            <w:right w:val="none" w:sz="0" w:space="0" w:color="auto"/>
          </w:divBdr>
        </w:div>
        <w:div w:id="1417248123">
          <w:marLeft w:val="0"/>
          <w:marRight w:val="0"/>
          <w:marTop w:val="240"/>
          <w:marBottom w:val="0"/>
          <w:divBdr>
            <w:top w:val="none" w:sz="0" w:space="0" w:color="auto"/>
            <w:left w:val="none" w:sz="0" w:space="0" w:color="auto"/>
            <w:bottom w:val="none" w:sz="0" w:space="0" w:color="auto"/>
            <w:right w:val="none" w:sz="0" w:space="0" w:color="auto"/>
          </w:divBdr>
        </w:div>
        <w:div w:id="2095853759">
          <w:marLeft w:val="0"/>
          <w:marRight w:val="0"/>
          <w:marTop w:val="240"/>
          <w:marBottom w:val="0"/>
          <w:divBdr>
            <w:top w:val="none" w:sz="0" w:space="0" w:color="auto"/>
            <w:left w:val="none" w:sz="0" w:space="0" w:color="auto"/>
            <w:bottom w:val="none" w:sz="0" w:space="0" w:color="auto"/>
            <w:right w:val="none" w:sz="0" w:space="0" w:color="auto"/>
          </w:divBdr>
        </w:div>
        <w:div w:id="383454428">
          <w:marLeft w:val="0"/>
          <w:marRight w:val="0"/>
          <w:marTop w:val="240"/>
          <w:marBottom w:val="0"/>
          <w:divBdr>
            <w:top w:val="none" w:sz="0" w:space="0" w:color="auto"/>
            <w:left w:val="none" w:sz="0" w:space="0" w:color="auto"/>
            <w:bottom w:val="none" w:sz="0" w:space="0" w:color="auto"/>
            <w:right w:val="none" w:sz="0" w:space="0" w:color="auto"/>
          </w:divBdr>
        </w:div>
        <w:div w:id="1692147017">
          <w:marLeft w:val="0"/>
          <w:marRight w:val="0"/>
          <w:marTop w:val="240"/>
          <w:marBottom w:val="0"/>
          <w:divBdr>
            <w:top w:val="none" w:sz="0" w:space="0" w:color="auto"/>
            <w:left w:val="none" w:sz="0" w:space="0" w:color="auto"/>
            <w:bottom w:val="none" w:sz="0" w:space="0" w:color="auto"/>
            <w:right w:val="none" w:sz="0" w:space="0" w:color="auto"/>
          </w:divBdr>
        </w:div>
        <w:div w:id="197858536">
          <w:marLeft w:val="0"/>
          <w:marRight w:val="0"/>
          <w:marTop w:val="240"/>
          <w:marBottom w:val="0"/>
          <w:divBdr>
            <w:top w:val="none" w:sz="0" w:space="0" w:color="auto"/>
            <w:left w:val="none" w:sz="0" w:space="0" w:color="auto"/>
            <w:bottom w:val="none" w:sz="0" w:space="0" w:color="auto"/>
            <w:right w:val="none" w:sz="0" w:space="0" w:color="auto"/>
          </w:divBdr>
        </w:div>
        <w:div w:id="589240274">
          <w:marLeft w:val="0"/>
          <w:marRight w:val="0"/>
          <w:marTop w:val="240"/>
          <w:marBottom w:val="0"/>
          <w:divBdr>
            <w:top w:val="none" w:sz="0" w:space="0" w:color="auto"/>
            <w:left w:val="none" w:sz="0" w:space="0" w:color="auto"/>
            <w:bottom w:val="none" w:sz="0" w:space="0" w:color="auto"/>
            <w:right w:val="none" w:sz="0" w:space="0" w:color="auto"/>
          </w:divBdr>
        </w:div>
        <w:div w:id="1757242859">
          <w:marLeft w:val="0"/>
          <w:marRight w:val="0"/>
          <w:marTop w:val="240"/>
          <w:marBottom w:val="0"/>
          <w:divBdr>
            <w:top w:val="none" w:sz="0" w:space="0" w:color="auto"/>
            <w:left w:val="none" w:sz="0" w:space="0" w:color="auto"/>
            <w:bottom w:val="none" w:sz="0" w:space="0" w:color="auto"/>
            <w:right w:val="none" w:sz="0" w:space="0" w:color="auto"/>
          </w:divBdr>
        </w:div>
        <w:div w:id="553736012">
          <w:marLeft w:val="0"/>
          <w:marRight w:val="0"/>
          <w:marTop w:val="240"/>
          <w:marBottom w:val="0"/>
          <w:divBdr>
            <w:top w:val="none" w:sz="0" w:space="0" w:color="auto"/>
            <w:left w:val="none" w:sz="0" w:space="0" w:color="auto"/>
            <w:bottom w:val="none" w:sz="0" w:space="0" w:color="auto"/>
            <w:right w:val="none" w:sz="0" w:space="0" w:color="auto"/>
          </w:divBdr>
        </w:div>
        <w:div w:id="772091119">
          <w:marLeft w:val="0"/>
          <w:marRight w:val="0"/>
          <w:marTop w:val="240"/>
          <w:marBottom w:val="0"/>
          <w:divBdr>
            <w:top w:val="none" w:sz="0" w:space="0" w:color="auto"/>
            <w:left w:val="none" w:sz="0" w:space="0" w:color="auto"/>
            <w:bottom w:val="none" w:sz="0" w:space="0" w:color="auto"/>
            <w:right w:val="none" w:sz="0" w:space="0" w:color="auto"/>
          </w:divBdr>
        </w:div>
        <w:div w:id="1879467217">
          <w:marLeft w:val="0"/>
          <w:marRight w:val="0"/>
          <w:marTop w:val="240"/>
          <w:marBottom w:val="0"/>
          <w:divBdr>
            <w:top w:val="none" w:sz="0" w:space="0" w:color="auto"/>
            <w:left w:val="none" w:sz="0" w:space="0" w:color="auto"/>
            <w:bottom w:val="none" w:sz="0" w:space="0" w:color="auto"/>
            <w:right w:val="none" w:sz="0" w:space="0" w:color="auto"/>
          </w:divBdr>
        </w:div>
        <w:div w:id="1325403120">
          <w:marLeft w:val="0"/>
          <w:marRight w:val="0"/>
          <w:marTop w:val="240"/>
          <w:marBottom w:val="0"/>
          <w:divBdr>
            <w:top w:val="none" w:sz="0" w:space="0" w:color="auto"/>
            <w:left w:val="none" w:sz="0" w:space="0" w:color="auto"/>
            <w:bottom w:val="none" w:sz="0" w:space="0" w:color="auto"/>
            <w:right w:val="none" w:sz="0" w:space="0" w:color="auto"/>
          </w:divBdr>
        </w:div>
        <w:div w:id="2118326124">
          <w:marLeft w:val="0"/>
          <w:marRight w:val="0"/>
          <w:marTop w:val="240"/>
          <w:marBottom w:val="0"/>
          <w:divBdr>
            <w:top w:val="none" w:sz="0" w:space="0" w:color="auto"/>
            <w:left w:val="none" w:sz="0" w:space="0" w:color="auto"/>
            <w:bottom w:val="none" w:sz="0" w:space="0" w:color="auto"/>
            <w:right w:val="none" w:sz="0" w:space="0" w:color="auto"/>
          </w:divBdr>
        </w:div>
        <w:div w:id="153884674">
          <w:marLeft w:val="0"/>
          <w:marRight w:val="0"/>
          <w:marTop w:val="240"/>
          <w:marBottom w:val="0"/>
          <w:divBdr>
            <w:top w:val="none" w:sz="0" w:space="0" w:color="auto"/>
            <w:left w:val="none" w:sz="0" w:space="0" w:color="auto"/>
            <w:bottom w:val="none" w:sz="0" w:space="0" w:color="auto"/>
            <w:right w:val="none" w:sz="0" w:space="0" w:color="auto"/>
          </w:divBdr>
        </w:div>
        <w:div w:id="316038914">
          <w:marLeft w:val="0"/>
          <w:marRight w:val="0"/>
          <w:marTop w:val="240"/>
          <w:marBottom w:val="0"/>
          <w:divBdr>
            <w:top w:val="none" w:sz="0" w:space="0" w:color="auto"/>
            <w:left w:val="none" w:sz="0" w:space="0" w:color="auto"/>
            <w:bottom w:val="none" w:sz="0" w:space="0" w:color="auto"/>
            <w:right w:val="none" w:sz="0" w:space="0" w:color="auto"/>
          </w:divBdr>
        </w:div>
        <w:div w:id="1968975352">
          <w:marLeft w:val="0"/>
          <w:marRight w:val="0"/>
          <w:marTop w:val="240"/>
          <w:marBottom w:val="0"/>
          <w:divBdr>
            <w:top w:val="none" w:sz="0" w:space="0" w:color="auto"/>
            <w:left w:val="none" w:sz="0" w:space="0" w:color="auto"/>
            <w:bottom w:val="none" w:sz="0" w:space="0" w:color="auto"/>
            <w:right w:val="none" w:sz="0" w:space="0" w:color="auto"/>
          </w:divBdr>
        </w:div>
        <w:div w:id="267615569">
          <w:marLeft w:val="0"/>
          <w:marRight w:val="0"/>
          <w:marTop w:val="240"/>
          <w:marBottom w:val="0"/>
          <w:divBdr>
            <w:top w:val="none" w:sz="0" w:space="0" w:color="auto"/>
            <w:left w:val="none" w:sz="0" w:space="0" w:color="auto"/>
            <w:bottom w:val="none" w:sz="0" w:space="0" w:color="auto"/>
            <w:right w:val="none" w:sz="0" w:space="0" w:color="auto"/>
          </w:divBdr>
        </w:div>
        <w:div w:id="762333970">
          <w:marLeft w:val="0"/>
          <w:marRight w:val="0"/>
          <w:marTop w:val="240"/>
          <w:marBottom w:val="0"/>
          <w:divBdr>
            <w:top w:val="none" w:sz="0" w:space="0" w:color="auto"/>
            <w:left w:val="none" w:sz="0" w:space="0" w:color="auto"/>
            <w:bottom w:val="none" w:sz="0" w:space="0" w:color="auto"/>
            <w:right w:val="none" w:sz="0" w:space="0" w:color="auto"/>
          </w:divBdr>
        </w:div>
        <w:div w:id="436103646">
          <w:marLeft w:val="0"/>
          <w:marRight w:val="0"/>
          <w:marTop w:val="240"/>
          <w:marBottom w:val="0"/>
          <w:divBdr>
            <w:top w:val="none" w:sz="0" w:space="0" w:color="auto"/>
            <w:left w:val="none" w:sz="0" w:space="0" w:color="auto"/>
            <w:bottom w:val="none" w:sz="0" w:space="0" w:color="auto"/>
            <w:right w:val="none" w:sz="0" w:space="0" w:color="auto"/>
          </w:divBdr>
        </w:div>
        <w:div w:id="226113904">
          <w:marLeft w:val="0"/>
          <w:marRight w:val="0"/>
          <w:marTop w:val="240"/>
          <w:marBottom w:val="0"/>
          <w:divBdr>
            <w:top w:val="none" w:sz="0" w:space="0" w:color="auto"/>
            <w:left w:val="none" w:sz="0" w:space="0" w:color="auto"/>
            <w:bottom w:val="none" w:sz="0" w:space="0" w:color="auto"/>
            <w:right w:val="none" w:sz="0" w:space="0" w:color="auto"/>
          </w:divBdr>
        </w:div>
        <w:div w:id="491409190">
          <w:marLeft w:val="0"/>
          <w:marRight w:val="0"/>
          <w:marTop w:val="240"/>
          <w:marBottom w:val="0"/>
          <w:divBdr>
            <w:top w:val="none" w:sz="0" w:space="0" w:color="auto"/>
            <w:left w:val="none" w:sz="0" w:space="0" w:color="auto"/>
            <w:bottom w:val="none" w:sz="0" w:space="0" w:color="auto"/>
            <w:right w:val="none" w:sz="0" w:space="0" w:color="auto"/>
          </w:divBdr>
        </w:div>
        <w:div w:id="2012364323">
          <w:marLeft w:val="0"/>
          <w:marRight w:val="0"/>
          <w:marTop w:val="240"/>
          <w:marBottom w:val="0"/>
          <w:divBdr>
            <w:top w:val="none" w:sz="0" w:space="0" w:color="auto"/>
            <w:left w:val="none" w:sz="0" w:space="0" w:color="auto"/>
            <w:bottom w:val="none" w:sz="0" w:space="0" w:color="auto"/>
            <w:right w:val="none" w:sz="0" w:space="0" w:color="auto"/>
          </w:divBdr>
        </w:div>
        <w:div w:id="1446386165">
          <w:marLeft w:val="0"/>
          <w:marRight w:val="0"/>
          <w:marTop w:val="240"/>
          <w:marBottom w:val="0"/>
          <w:divBdr>
            <w:top w:val="none" w:sz="0" w:space="0" w:color="auto"/>
            <w:left w:val="none" w:sz="0" w:space="0" w:color="auto"/>
            <w:bottom w:val="none" w:sz="0" w:space="0" w:color="auto"/>
            <w:right w:val="none" w:sz="0" w:space="0" w:color="auto"/>
          </w:divBdr>
        </w:div>
        <w:div w:id="1593660518">
          <w:marLeft w:val="0"/>
          <w:marRight w:val="0"/>
          <w:marTop w:val="240"/>
          <w:marBottom w:val="0"/>
          <w:divBdr>
            <w:top w:val="none" w:sz="0" w:space="0" w:color="auto"/>
            <w:left w:val="none" w:sz="0" w:space="0" w:color="auto"/>
            <w:bottom w:val="none" w:sz="0" w:space="0" w:color="auto"/>
            <w:right w:val="none" w:sz="0" w:space="0" w:color="auto"/>
          </w:divBdr>
        </w:div>
        <w:div w:id="1700812128">
          <w:marLeft w:val="0"/>
          <w:marRight w:val="0"/>
          <w:marTop w:val="240"/>
          <w:marBottom w:val="0"/>
          <w:divBdr>
            <w:top w:val="none" w:sz="0" w:space="0" w:color="auto"/>
            <w:left w:val="none" w:sz="0" w:space="0" w:color="auto"/>
            <w:bottom w:val="none" w:sz="0" w:space="0" w:color="auto"/>
            <w:right w:val="none" w:sz="0" w:space="0" w:color="auto"/>
          </w:divBdr>
        </w:div>
        <w:div w:id="1659335443">
          <w:marLeft w:val="0"/>
          <w:marRight w:val="0"/>
          <w:marTop w:val="240"/>
          <w:marBottom w:val="0"/>
          <w:divBdr>
            <w:top w:val="none" w:sz="0" w:space="0" w:color="auto"/>
            <w:left w:val="none" w:sz="0" w:space="0" w:color="auto"/>
            <w:bottom w:val="none" w:sz="0" w:space="0" w:color="auto"/>
            <w:right w:val="none" w:sz="0" w:space="0" w:color="auto"/>
          </w:divBdr>
        </w:div>
        <w:div w:id="1378503839">
          <w:marLeft w:val="0"/>
          <w:marRight w:val="0"/>
          <w:marTop w:val="240"/>
          <w:marBottom w:val="0"/>
          <w:divBdr>
            <w:top w:val="none" w:sz="0" w:space="0" w:color="auto"/>
            <w:left w:val="none" w:sz="0" w:space="0" w:color="auto"/>
            <w:bottom w:val="none" w:sz="0" w:space="0" w:color="auto"/>
            <w:right w:val="none" w:sz="0" w:space="0" w:color="auto"/>
          </w:divBdr>
        </w:div>
        <w:div w:id="4526513">
          <w:marLeft w:val="0"/>
          <w:marRight w:val="0"/>
          <w:marTop w:val="240"/>
          <w:marBottom w:val="0"/>
          <w:divBdr>
            <w:top w:val="none" w:sz="0" w:space="0" w:color="auto"/>
            <w:left w:val="none" w:sz="0" w:space="0" w:color="auto"/>
            <w:bottom w:val="none" w:sz="0" w:space="0" w:color="auto"/>
            <w:right w:val="none" w:sz="0" w:space="0" w:color="auto"/>
          </w:divBdr>
        </w:div>
        <w:div w:id="1332947502">
          <w:marLeft w:val="0"/>
          <w:marRight w:val="0"/>
          <w:marTop w:val="240"/>
          <w:marBottom w:val="0"/>
          <w:divBdr>
            <w:top w:val="none" w:sz="0" w:space="0" w:color="auto"/>
            <w:left w:val="none" w:sz="0" w:space="0" w:color="auto"/>
            <w:bottom w:val="none" w:sz="0" w:space="0" w:color="auto"/>
            <w:right w:val="none" w:sz="0" w:space="0" w:color="auto"/>
          </w:divBdr>
        </w:div>
        <w:div w:id="674573145">
          <w:marLeft w:val="0"/>
          <w:marRight w:val="0"/>
          <w:marTop w:val="240"/>
          <w:marBottom w:val="0"/>
          <w:divBdr>
            <w:top w:val="none" w:sz="0" w:space="0" w:color="auto"/>
            <w:left w:val="none" w:sz="0" w:space="0" w:color="auto"/>
            <w:bottom w:val="none" w:sz="0" w:space="0" w:color="auto"/>
            <w:right w:val="none" w:sz="0" w:space="0" w:color="auto"/>
          </w:divBdr>
        </w:div>
        <w:div w:id="138114471">
          <w:marLeft w:val="0"/>
          <w:marRight w:val="0"/>
          <w:marTop w:val="240"/>
          <w:marBottom w:val="0"/>
          <w:divBdr>
            <w:top w:val="none" w:sz="0" w:space="0" w:color="auto"/>
            <w:left w:val="none" w:sz="0" w:space="0" w:color="auto"/>
            <w:bottom w:val="none" w:sz="0" w:space="0" w:color="auto"/>
            <w:right w:val="none" w:sz="0" w:space="0" w:color="auto"/>
          </w:divBdr>
        </w:div>
        <w:div w:id="610010762">
          <w:marLeft w:val="0"/>
          <w:marRight w:val="0"/>
          <w:marTop w:val="240"/>
          <w:marBottom w:val="0"/>
          <w:divBdr>
            <w:top w:val="none" w:sz="0" w:space="0" w:color="auto"/>
            <w:left w:val="none" w:sz="0" w:space="0" w:color="auto"/>
            <w:bottom w:val="none" w:sz="0" w:space="0" w:color="auto"/>
            <w:right w:val="none" w:sz="0" w:space="0" w:color="auto"/>
          </w:divBdr>
        </w:div>
        <w:div w:id="1556967197">
          <w:marLeft w:val="0"/>
          <w:marRight w:val="0"/>
          <w:marTop w:val="240"/>
          <w:marBottom w:val="0"/>
          <w:divBdr>
            <w:top w:val="none" w:sz="0" w:space="0" w:color="auto"/>
            <w:left w:val="none" w:sz="0" w:space="0" w:color="auto"/>
            <w:bottom w:val="none" w:sz="0" w:space="0" w:color="auto"/>
            <w:right w:val="none" w:sz="0" w:space="0" w:color="auto"/>
          </w:divBdr>
        </w:div>
        <w:div w:id="1325235912">
          <w:marLeft w:val="0"/>
          <w:marRight w:val="0"/>
          <w:marTop w:val="240"/>
          <w:marBottom w:val="0"/>
          <w:divBdr>
            <w:top w:val="none" w:sz="0" w:space="0" w:color="auto"/>
            <w:left w:val="none" w:sz="0" w:space="0" w:color="auto"/>
            <w:bottom w:val="none" w:sz="0" w:space="0" w:color="auto"/>
            <w:right w:val="none" w:sz="0" w:space="0" w:color="auto"/>
          </w:divBdr>
        </w:div>
        <w:div w:id="1833791992">
          <w:marLeft w:val="0"/>
          <w:marRight w:val="0"/>
          <w:marTop w:val="240"/>
          <w:marBottom w:val="0"/>
          <w:divBdr>
            <w:top w:val="none" w:sz="0" w:space="0" w:color="auto"/>
            <w:left w:val="none" w:sz="0" w:space="0" w:color="auto"/>
            <w:bottom w:val="none" w:sz="0" w:space="0" w:color="auto"/>
            <w:right w:val="none" w:sz="0" w:space="0" w:color="auto"/>
          </w:divBdr>
        </w:div>
        <w:div w:id="1576894366">
          <w:marLeft w:val="0"/>
          <w:marRight w:val="0"/>
          <w:marTop w:val="240"/>
          <w:marBottom w:val="0"/>
          <w:divBdr>
            <w:top w:val="none" w:sz="0" w:space="0" w:color="auto"/>
            <w:left w:val="none" w:sz="0" w:space="0" w:color="auto"/>
            <w:bottom w:val="none" w:sz="0" w:space="0" w:color="auto"/>
            <w:right w:val="none" w:sz="0" w:space="0" w:color="auto"/>
          </w:divBdr>
        </w:div>
        <w:div w:id="1906447508">
          <w:marLeft w:val="0"/>
          <w:marRight w:val="0"/>
          <w:marTop w:val="240"/>
          <w:marBottom w:val="0"/>
          <w:divBdr>
            <w:top w:val="none" w:sz="0" w:space="0" w:color="auto"/>
            <w:left w:val="none" w:sz="0" w:space="0" w:color="auto"/>
            <w:bottom w:val="none" w:sz="0" w:space="0" w:color="auto"/>
            <w:right w:val="none" w:sz="0" w:space="0" w:color="auto"/>
          </w:divBdr>
        </w:div>
        <w:div w:id="81686608">
          <w:marLeft w:val="0"/>
          <w:marRight w:val="0"/>
          <w:marTop w:val="240"/>
          <w:marBottom w:val="0"/>
          <w:divBdr>
            <w:top w:val="none" w:sz="0" w:space="0" w:color="auto"/>
            <w:left w:val="none" w:sz="0" w:space="0" w:color="auto"/>
            <w:bottom w:val="none" w:sz="0" w:space="0" w:color="auto"/>
            <w:right w:val="none" w:sz="0" w:space="0" w:color="auto"/>
          </w:divBdr>
        </w:div>
        <w:div w:id="1355232329">
          <w:marLeft w:val="0"/>
          <w:marRight w:val="0"/>
          <w:marTop w:val="240"/>
          <w:marBottom w:val="0"/>
          <w:divBdr>
            <w:top w:val="none" w:sz="0" w:space="0" w:color="auto"/>
            <w:left w:val="none" w:sz="0" w:space="0" w:color="auto"/>
            <w:bottom w:val="none" w:sz="0" w:space="0" w:color="auto"/>
            <w:right w:val="none" w:sz="0" w:space="0" w:color="auto"/>
          </w:divBdr>
        </w:div>
        <w:div w:id="1957827171">
          <w:marLeft w:val="0"/>
          <w:marRight w:val="0"/>
          <w:marTop w:val="240"/>
          <w:marBottom w:val="0"/>
          <w:divBdr>
            <w:top w:val="none" w:sz="0" w:space="0" w:color="auto"/>
            <w:left w:val="none" w:sz="0" w:space="0" w:color="auto"/>
            <w:bottom w:val="none" w:sz="0" w:space="0" w:color="auto"/>
            <w:right w:val="none" w:sz="0" w:space="0" w:color="auto"/>
          </w:divBdr>
        </w:div>
        <w:div w:id="1897888645">
          <w:marLeft w:val="0"/>
          <w:marRight w:val="0"/>
          <w:marTop w:val="240"/>
          <w:marBottom w:val="0"/>
          <w:divBdr>
            <w:top w:val="none" w:sz="0" w:space="0" w:color="auto"/>
            <w:left w:val="none" w:sz="0" w:space="0" w:color="auto"/>
            <w:bottom w:val="none" w:sz="0" w:space="0" w:color="auto"/>
            <w:right w:val="none" w:sz="0" w:space="0" w:color="auto"/>
          </w:divBdr>
        </w:div>
        <w:div w:id="1254624553">
          <w:marLeft w:val="0"/>
          <w:marRight w:val="0"/>
          <w:marTop w:val="240"/>
          <w:marBottom w:val="0"/>
          <w:divBdr>
            <w:top w:val="none" w:sz="0" w:space="0" w:color="auto"/>
            <w:left w:val="none" w:sz="0" w:space="0" w:color="auto"/>
            <w:bottom w:val="none" w:sz="0" w:space="0" w:color="auto"/>
            <w:right w:val="none" w:sz="0" w:space="0" w:color="auto"/>
          </w:divBdr>
        </w:div>
        <w:div w:id="1846358744">
          <w:marLeft w:val="0"/>
          <w:marRight w:val="0"/>
          <w:marTop w:val="240"/>
          <w:marBottom w:val="0"/>
          <w:divBdr>
            <w:top w:val="none" w:sz="0" w:space="0" w:color="auto"/>
            <w:left w:val="none" w:sz="0" w:space="0" w:color="auto"/>
            <w:bottom w:val="none" w:sz="0" w:space="0" w:color="auto"/>
            <w:right w:val="none" w:sz="0" w:space="0" w:color="auto"/>
          </w:divBdr>
        </w:div>
        <w:div w:id="545138339">
          <w:marLeft w:val="0"/>
          <w:marRight w:val="0"/>
          <w:marTop w:val="240"/>
          <w:marBottom w:val="0"/>
          <w:divBdr>
            <w:top w:val="none" w:sz="0" w:space="0" w:color="auto"/>
            <w:left w:val="none" w:sz="0" w:space="0" w:color="auto"/>
            <w:bottom w:val="none" w:sz="0" w:space="0" w:color="auto"/>
            <w:right w:val="none" w:sz="0" w:space="0" w:color="auto"/>
          </w:divBdr>
        </w:div>
        <w:div w:id="1490832145">
          <w:marLeft w:val="0"/>
          <w:marRight w:val="0"/>
          <w:marTop w:val="240"/>
          <w:marBottom w:val="0"/>
          <w:divBdr>
            <w:top w:val="none" w:sz="0" w:space="0" w:color="auto"/>
            <w:left w:val="none" w:sz="0" w:space="0" w:color="auto"/>
            <w:bottom w:val="none" w:sz="0" w:space="0" w:color="auto"/>
            <w:right w:val="none" w:sz="0" w:space="0" w:color="auto"/>
          </w:divBdr>
        </w:div>
        <w:div w:id="1501585143">
          <w:marLeft w:val="0"/>
          <w:marRight w:val="0"/>
          <w:marTop w:val="240"/>
          <w:marBottom w:val="0"/>
          <w:divBdr>
            <w:top w:val="none" w:sz="0" w:space="0" w:color="auto"/>
            <w:left w:val="none" w:sz="0" w:space="0" w:color="auto"/>
            <w:bottom w:val="none" w:sz="0" w:space="0" w:color="auto"/>
            <w:right w:val="none" w:sz="0" w:space="0" w:color="auto"/>
          </w:divBdr>
        </w:div>
        <w:div w:id="997922114">
          <w:marLeft w:val="0"/>
          <w:marRight w:val="0"/>
          <w:marTop w:val="240"/>
          <w:marBottom w:val="0"/>
          <w:divBdr>
            <w:top w:val="none" w:sz="0" w:space="0" w:color="auto"/>
            <w:left w:val="none" w:sz="0" w:space="0" w:color="auto"/>
            <w:bottom w:val="none" w:sz="0" w:space="0" w:color="auto"/>
            <w:right w:val="none" w:sz="0" w:space="0" w:color="auto"/>
          </w:divBdr>
        </w:div>
        <w:div w:id="166944261">
          <w:marLeft w:val="0"/>
          <w:marRight w:val="0"/>
          <w:marTop w:val="240"/>
          <w:marBottom w:val="0"/>
          <w:divBdr>
            <w:top w:val="none" w:sz="0" w:space="0" w:color="auto"/>
            <w:left w:val="none" w:sz="0" w:space="0" w:color="auto"/>
            <w:bottom w:val="none" w:sz="0" w:space="0" w:color="auto"/>
            <w:right w:val="none" w:sz="0" w:space="0" w:color="auto"/>
          </w:divBdr>
        </w:div>
        <w:div w:id="209222456">
          <w:marLeft w:val="0"/>
          <w:marRight w:val="0"/>
          <w:marTop w:val="240"/>
          <w:marBottom w:val="0"/>
          <w:divBdr>
            <w:top w:val="none" w:sz="0" w:space="0" w:color="auto"/>
            <w:left w:val="none" w:sz="0" w:space="0" w:color="auto"/>
            <w:bottom w:val="none" w:sz="0" w:space="0" w:color="auto"/>
            <w:right w:val="none" w:sz="0" w:space="0" w:color="auto"/>
          </w:divBdr>
        </w:div>
        <w:div w:id="791898931">
          <w:marLeft w:val="0"/>
          <w:marRight w:val="0"/>
          <w:marTop w:val="240"/>
          <w:marBottom w:val="0"/>
          <w:divBdr>
            <w:top w:val="none" w:sz="0" w:space="0" w:color="auto"/>
            <w:left w:val="none" w:sz="0" w:space="0" w:color="auto"/>
            <w:bottom w:val="none" w:sz="0" w:space="0" w:color="auto"/>
            <w:right w:val="none" w:sz="0" w:space="0" w:color="auto"/>
          </w:divBdr>
        </w:div>
        <w:div w:id="963729964">
          <w:marLeft w:val="0"/>
          <w:marRight w:val="0"/>
          <w:marTop w:val="240"/>
          <w:marBottom w:val="0"/>
          <w:divBdr>
            <w:top w:val="none" w:sz="0" w:space="0" w:color="auto"/>
            <w:left w:val="none" w:sz="0" w:space="0" w:color="auto"/>
            <w:bottom w:val="none" w:sz="0" w:space="0" w:color="auto"/>
            <w:right w:val="none" w:sz="0" w:space="0" w:color="auto"/>
          </w:divBdr>
        </w:div>
        <w:div w:id="2081247390">
          <w:marLeft w:val="0"/>
          <w:marRight w:val="0"/>
          <w:marTop w:val="240"/>
          <w:marBottom w:val="0"/>
          <w:divBdr>
            <w:top w:val="none" w:sz="0" w:space="0" w:color="auto"/>
            <w:left w:val="none" w:sz="0" w:space="0" w:color="auto"/>
            <w:bottom w:val="none" w:sz="0" w:space="0" w:color="auto"/>
            <w:right w:val="none" w:sz="0" w:space="0" w:color="auto"/>
          </w:divBdr>
        </w:div>
        <w:div w:id="1616476423">
          <w:marLeft w:val="0"/>
          <w:marRight w:val="0"/>
          <w:marTop w:val="240"/>
          <w:marBottom w:val="0"/>
          <w:divBdr>
            <w:top w:val="none" w:sz="0" w:space="0" w:color="auto"/>
            <w:left w:val="none" w:sz="0" w:space="0" w:color="auto"/>
            <w:bottom w:val="none" w:sz="0" w:space="0" w:color="auto"/>
            <w:right w:val="none" w:sz="0" w:space="0" w:color="auto"/>
          </w:divBdr>
        </w:div>
        <w:div w:id="554782906">
          <w:marLeft w:val="0"/>
          <w:marRight w:val="0"/>
          <w:marTop w:val="240"/>
          <w:marBottom w:val="0"/>
          <w:divBdr>
            <w:top w:val="none" w:sz="0" w:space="0" w:color="auto"/>
            <w:left w:val="none" w:sz="0" w:space="0" w:color="auto"/>
            <w:bottom w:val="none" w:sz="0" w:space="0" w:color="auto"/>
            <w:right w:val="none" w:sz="0" w:space="0" w:color="auto"/>
          </w:divBdr>
        </w:div>
        <w:div w:id="401104842">
          <w:marLeft w:val="0"/>
          <w:marRight w:val="0"/>
          <w:marTop w:val="240"/>
          <w:marBottom w:val="0"/>
          <w:divBdr>
            <w:top w:val="none" w:sz="0" w:space="0" w:color="auto"/>
            <w:left w:val="none" w:sz="0" w:space="0" w:color="auto"/>
            <w:bottom w:val="none" w:sz="0" w:space="0" w:color="auto"/>
            <w:right w:val="none" w:sz="0" w:space="0" w:color="auto"/>
          </w:divBdr>
        </w:div>
        <w:div w:id="1631207054">
          <w:marLeft w:val="0"/>
          <w:marRight w:val="0"/>
          <w:marTop w:val="240"/>
          <w:marBottom w:val="0"/>
          <w:divBdr>
            <w:top w:val="none" w:sz="0" w:space="0" w:color="auto"/>
            <w:left w:val="none" w:sz="0" w:space="0" w:color="auto"/>
            <w:bottom w:val="none" w:sz="0" w:space="0" w:color="auto"/>
            <w:right w:val="none" w:sz="0" w:space="0" w:color="auto"/>
          </w:divBdr>
        </w:div>
        <w:div w:id="1929997174">
          <w:marLeft w:val="0"/>
          <w:marRight w:val="0"/>
          <w:marTop w:val="240"/>
          <w:marBottom w:val="0"/>
          <w:divBdr>
            <w:top w:val="none" w:sz="0" w:space="0" w:color="auto"/>
            <w:left w:val="none" w:sz="0" w:space="0" w:color="auto"/>
            <w:bottom w:val="none" w:sz="0" w:space="0" w:color="auto"/>
            <w:right w:val="none" w:sz="0" w:space="0" w:color="auto"/>
          </w:divBdr>
        </w:div>
        <w:div w:id="990451795">
          <w:marLeft w:val="0"/>
          <w:marRight w:val="0"/>
          <w:marTop w:val="240"/>
          <w:marBottom w:val="0"/>
          <w:divBdr>
            <w:top w:val="none" w:sz="0" w:space="0" w:color="auto"/>
            <w:left w:val="none" w:sz="0" w:space="0" w:color="auto"/>
            <w:bottom w:val="none" w:sz="0" w:space="0" w:color="auto"/>
            <w:right w:val="none" w:sz="0" w:space="0" w:color="auto"/>
          </w:divBdr>
        </w:div>
        <w:div w:id="684863300">
          <w:marLeft w:val="0"/>
          <w:marRight w:val="0"/>
          <w:marTop w:val="240"/>
          <w:marBottom w:val="0"/>
          <w:divBdr>
            <w:top w:val="none" w:sz="0" w:space="0" w:color="auto"/>
            <w:left w:val="none" w:sz="0" w:space="0" w:color="auto"/>
            <w:bottom w:val="none" w:sz="0" w:space="0" w:color="auto"/>
            <w:right w:val="none" w:sz="0" w:space="0" w:color="auto"/>
          </w:divBdr>
        </w:div>
        <w:div w:id="1244603486">
          <w:marLeft w:val="0"/>
          <w:marRight w:val="0"/>
          <w:marTop w:val="240"/>
          <w:marBottom w:val="0"/>
          <w:divBdr>
            <w:top w:val="none" w:sz="0" w:space="0" w:color="auto"/>
            <w:left w:val="none" w:sz="0" w:space="0" w:color="auto"/>
            <w:bottom w:val="none" w:sz="0" w:space="0" w:color="auto"/>
            <w:right w:val="none" w:sz="0" w:space="0" w:color="auto"/>
          </w:divBdr>
        </w:div>
        <w:div w:id="876890568">
          <w:marLeft w:val="0"/>
          <w:marRight w:val="0"/>
          <w:marTop w:val="240"/>
          <w:marBottom w:val="0"/>
          <w:divBdr>
            <w:top w:val="none" w:sz="0" w:space="0" w:color="auto"/>
            <w:left w:val="none" w:sz="0" w:space="0" w:color="auto"/>
            <w:bottom w:val="none" w:sz="0" w:space="0" w:color="auto"/>
            <w:right w:val="none" w:sz="0" w:space="0" w:color="auto"/>
          </w:divBdr>
        </w:div>
        <w:div w:id="740517461">
          <w:marLeft w:val="0"/>
          <w:marRight w:val="0"/>
          <w:marTop w:val="240"/>
          <w:marBottom w:val="0"/>
          <w:divBdr>
            <w:top w:val="none" w:sz="0" w:space="0" w:color="auto"/>
            <w:left w:val="none" w:sz="0" w:space="0" w:color="auto"/>
            <w:bottom w:val="none" w:sz="0" w:space="0" w:color="auto"/>
            <w:right w:val="none" w:sz="0" w:space="0" w:color="auto"/>
          </w:divBdr>
        </w:div>
        <w:div w:id="1962152567">
          <w:marLeft w:val="0"/>
          <w:marRight w:val="0"/>
          <w:marTop w:val="240"/>
          <w:marBottom w:val="0"/>
          <w:divBdr>
            <w:top w:val="none" w:sz="0" w:space="0" w:color="auto"/>
            <w:left w:val="none" w:sz="0" w:space="0" w:color="auto"/>
            <w:bottom w:val="none" w:sz="0" w:space="0" w:color="auto"/>
            <w:right w:val="none" w:sz="0" w:space="0" w:color="auto"/>
          </w:divBdr>
        </w:div>
        <w:div w:id="1926452475">
          <w:marLeft w:val="0"/>
          <w:marRight w:val="0"/>
          <w:marTop w:val="240"/>
          <w:marBottom w:val="0"/>
          <w:divBdr>
            <w:top w:val="none" w:sz="0" w:space="0" w:color="auto"/>
            <w:left w:val="none" w:sz="0" w:space="0" w:color="auto"/>
            <w:bottom w:val="none" w:sz="0" w:space="0" w:color="auto"/>
            <w:right w:val="none" w:sz="0" w:space="0" w:color="auto"/>
          </w:divBdr>
        </w:div>
        <w:div w:id="1217012040">
          <w:marLeft w:val="0"/>
          <w:marRight w:val="0"/>
          <w:marTop w:val="240"/>
          <w:marBottom w:val="0"/>
          <w:divBdr>
            <w:top w:val="none" w:sz="0" w:space="0" w:color="auto"/>
            <w:left w:val="none" w:sz="0" w:space="0" w:color="auto"/>
            <w:bottom w:val="none" w:sz="0" w:space="0" w:color="auto"/>
            <w:right w:val="none" w:sz="0" w:space="0" w:color="auto"/>
          </w:divBdr>
        </w:div>
        <w:div w:id="1688559751">
          <w:marLeft w:val="0"/>
          <w:marRight w:val="0"/>
          <w:marTop w:val="240"/>
          <w:marBottom w:val="0"/>
          <w:divBdr>
            <w:top w:val="none" w:sz="0" w:space="0" w:color="auto"/>
            <w:left w:val="none" w:sz="0" w:space="0" w:color="auto"/>
            <w:bottom w:val="none" w:sz="0" w:space="0" w:color="auto"/>
            <w:right w:val="none" w:sz="0" w:space="0" w:color="auto"/>
          </w:divBdr>
        </w:div>
        <w:div w:id="1128359461">
          <w:marLeft w:val="0"/>
          <w:marRight w:val="0"/>
          <w:marTop w:val="240"/>
          <w:marBottom w:val="0"/>
          <w:divBdr>
            <w:top w:val="none" w:sz="0" w:space="0" w:color="auto"/>
            <w:left w:val="none" w:sz="0" w:space="0" w:color="auto"/>
            <w:bottom w:val="none" w:sz="0" w:space="0" w:color="auto"/>
            <w:right w:val="none" w:sz="0" w:space="0" w:color="auto"/>
          </w:divBdr>
        </w:div>
        <w:div w:id="1063067494">
          <w:marLeft w:val="0"/>
          <w:marRight w:val="0"/>
          <w:marTop w:val="240"/>
          <w:marBottom w:val="0"/>
          <w:divBdr>
            <w:top w:val="none" w:sz="0" w:space="0" w:color="auto"/>
            <w:left w:val="none" w:sz="0" w:space="0" w:color="auto"/>
            <w:bottom w:val="none" w:sz="0" w:space="0" w:color="auto"/>
            <w:right w:val="none" w:sz="0" w:space="0" w:color="auto"/>
          </w:divBdr>
        </w:div>
        <w:div w:id="455299808">
          <w:marLeft w:val="0"/>
          <w:marRight w:val="0"/>
          <w:marTop w:val="240"/>
          <w:marBottom w:val="0"/>
          <w:divBdr>
            <w:top w:val="none" w:sz="0" w:space="0" w:color="auto"/>
            <w:left w:val="none" w:sz="0" w:space="0" w:color="auto"/>
            <w:bottom w:val="none" w:sz="0" w:space="0" w:color="auto"/>
            <w:right w:val="none" w:sz="0" w:space="0" w:color="auto"/>
          </w:divBdr>
        </w:div>
        <w:div w:id="1773160824">
          <w:marLeft w:val="0"/>
          <w:marRight w:val="0"/>
          <w:marTop w:val="240"/>
          <w:marBottom w:val="0"/>
          <w:divBdr>
            <w:top w:val="none" w:sz="0" w:space="0" w:color="auto"/>
            <w:left w:val="none" w:sz="0" w:space="0" w:color="auto"/>
            <w:bottom w:val="none" w:sz="0" w:space="0" w:color="auto"/>
            <w:right w:val="none" w:sz="0" w:space="0" w:color="auto"/>
          </w:divBdr>
        </w:div>
        <w:div w:id="764502533">
          <w:marLeft w:val="0"/>
          <w:marRight w:val="0"/>
          <w:marTop w:val="240"/>
          <w:marBottom w:val="0"/>
          <w:divBdr>
            <w:top w:val="none" w:sz="0" w:space="0" w:color="auto"/>
            <w:left w:val="none" w:sz="0" w:space="0" w:color="auto"/>
            <w:bottom w:val="none" w:sz="0" w:space="0" w:color="auto"/>
            <w:right w:val="none" w:sz="0" w:space="0" w:color="auto"/>
          </w:divBdr>
        </w:div>
        <w:div w:id="95486744">
          <w:marLeft w:val="0"/>
          <w:marRight w:val="0"/>
          <w:marTop w:val="240"/>
          <w:marBottom w:val="0"/>
          <w:divBdr>
            <w:top w:val="none" w:sz="0" w:space="0" w:color="auto"/>
            <w:left w:val="none" w:sz="0" w:space="0" w:color="auto"/>
            <w:bottom w:val="none" w:sz="0" w:space="0" w:color="auto"/>
            <w:right w:val="none" w:sz="0" w:space="0" w:color="auto"/>
          </w:divBdr>
        </w:div>
        <w:div w:id="1092120508">
          <w:marLeft w:val="0"/>
          <w:marRight w:val="0"/>
          <w:marTop w:val="240"/>
          <w:marBottom w:val="0"/>
          <w:divBdr>
            <w:top w:val="none" w:sz="0" w:space="0" w:color="auto"/>
            <w:left w:val="none" w:sz="0" w:space="0" w:color="auto"/>
            <w:bottom w:val="none" w:sz="0" w:space="0" w:color="auto"/>
            <w:right w:val="none" w:sz="0" w:space="0" w:color="auto"/>
          </w:divBdr>
        </w:div>
        <w:div w:id="448551367">
          <w:marLeft w:val="0"/>
          <w:marRight w:val="0"/>
          <w:marTop w:val="240"/>
          <w:marBottom w:val="0"/>
          <w:divBdr>
            <w:top w:val="none" w:sz="0" w:space="0" w:color="auto"/>
            <w:left w:val="none" w:sz="0" w:space="0" w:color="auto"/>
            <w:bottom w:val="none" w:sz="0" w:space="0" w:color="auto"/>
            <w:right w:val="none" w:sz="0" w:space="0" w:color="auto"/>
          </w:divBdr>
        </w:div>
        <w:div w:id="1212961300">
          <w:marLeft w:val="0"/>
          <w:marRight w:val="0"/>
          <w:marTop w:val="240"/>
          <w:marBottom w:val="0"/>
          <w:divBdr>
            <w:top w:val="none" w:sz="0" w:space="0" w:color="auto"/>
            <w:left w:val="none" w:sz="0" w:space="0" w:color="auto"/>
            <w:bottom w:val="none" w:sz="0" w:space="0" w:color="auto"/>
            <w:right w:val="none" w:sz="0" w:space="0" w:color="auto"/>
          </w:divBdr>
        </w:div>
        <w:div w:id="1597786136">
          <w:marLeft w:val="0"/>
          <w:marRight w:val="0"/>
          <w:marTop w:val="240"/>
          <w:marBottom w:val="0"/>
          <w:divBdr>
            <w:top w:val="none" w:sz="0" w:space="0" w:color="auto"/>
            <w:left w:val="none" w:sz="0" w:space="0" w:color="auto"/>
            <w:bottom w:val="none" w:sz="0" w:space="0" w:color="auto"/>
            <w:right w:val="none" w:sz="0" w:space="0" w:color="auto"/>
          </w:divBdr>
        </w:div>
        <w:div w:id="1872307055">
          <w:marLeft w:val="0"/>
          <w:marRight w:val="0"/>
          <w:marTop w:val="240"/>
          <w:marBottom w:val="0"/>
          <w:divBdr>
            <w:top w:val="none" w:sz="0" w:space="0" w:color="auto"/>
            <w:left w:val="none" w:sz="0" w:space="0" w:color="auto"/>
            <w:bottom w:val="none" w:sz="0" w:space="0" w:color="auto"/>
            <w:right w:val="none" w:sz="0" w:space="0" w:color="auto"/>
          </w:divBdr>
        </w:div>
        <w:div w:id="1537504634">
          <w:marLeft w:val="0"/>
          <w:marRight w:val="0"/>
          <w:marTop w:val="240"/>
          <w:marBottom w:val="0"/>
          <w:divBdr>
            <w:top w:val="none" w:sz="0" w:space="0" w:color="auto"/>
            <w:left w:val="none" w:sz="0" w:space="0" w:color="auto"/>
            <w:bottom w:val="none" w:sz="0" w:space="0" w:color="auto"/>
            <w:right w:val="none" w:sz="0" w:space="0" w:color="auto"/>
          </w:divBdr>
        </w:div>
        <w:div w:id="85083002">
          <w:marLeft w:val="0"/>
          <w:marRight w:val="0"/>
          <w:marTop w:val="240"/>
          <w:marBottom w:val="0"/>
          <w:divBdr>
            <w:top w:val="none" w:sz="0" w:space="0" w:color="auto"/>
            <w:left w:val="none" w:sz="0" w:space="0" w:color="auto"/>
            <w:bottom w:val="none" w:sz="0" w:space="0" w:color="auto"/>
            <w:right w:val="none" w:sz="0" w:space="0" w:color="auto"/>
          </w:divBdr>
        </w:div>
        <w:div w:id="1073772849">
          <w:marLeft w:val="0"/>
          <w:marRight w:val="0"/>
          <w:marTop w:val="240"/>
          <w:marBottom w:val="0"/>
          <w:divBdr>
            <w:top w:val="none" w:sz="0" w:space="0" w:color="auto"/>
            <w:left w:val="none" w:sz="0" w:space="0" w:color="auto"/>
            <w:bottom w:val="none" w:sz="0" w:space="0" w:color="auto"/>
            <w:right w:val="none" w:sz="0" w:space="0" w:color="auto"/>
          </w:divBdr>
        </w:div>
        <w:div w:id="59865502">
          <w:marLeft w:val="0"/>
          <w:marRight w:val="0"/>
          <w:marTop w:val="240"/>
          <w:marBottom w:val="0"/>
          <w:divBdr>
            <w:top w:val="none" w:sz="0" w:space="0" w:color="auto"/>
            <w:left w:val="none" w:sz="0" w:space="0" w:color="auto"/>
            <w:bottom w:val="none" w:sz="0" w:space="0" w:color="auto"/>
            <w:right w:val="none" w:sz="0" w:space="0" w:color="auto"/>
          </w:divBdr>
        </w:div>
        <w:div w:id="1334071330">
          <w:marLeft w:val="0"/>
          <w:marRight w:val="0"/>
          <w:marTop w:val="240"/>
          <w:marBottom w:val="0"/>
          <w:divBdr>
            <w:top w:val="none" w:sz="0" w:space="0" w:color="auto"/>
            <w:left w:val="none" w:sz="0" w:space="0" w:color="auto"/>
            <w:bottom w:val="none" w:sz="0" w:space="0" w:color="auto"/>
            <w:right w:val="none" w:sz="0" w:space="0" w:color="auto"/>
          </w:divBdr>
        </w:div>
        <w:div w:id="1384869650">
          <w:marLeft w:val="0"/>
          <w:marRight w:val="0"/>
          <w:marTop w:val="240"/>
          <w:marBottom w:val="0"/>
          <w:divBdr>
            <w:top w:val="none" w:sz="0" w:space="0" w:color="auto"/>
            <w:left w:val="none" w:sz="0" w:space="0" w:color="auto"/>
            <w:bottom w:val="none" w:sz="0" w:space="0" w:color="auto"/>
            <w:right w:val="none" w:sz="0" w:space="0" w:color="auto"/>
          </w:divBdr>
        </w:div>
        <w:div w:id="464354587">
          <w:marLeft w:val="0"/>
          <w:marRight w:val="0"/>
          <w:marTop w:val="240"/>
          <w:marBottom w:val="0"/>
          <w:divBdr>
            <w:top w:val="none" w:sz="0" w:space="0" w:color="auto"/>
            <w:left w:val="none" w:sz="0" w:space="0" w:color="auto"/>
            <w:bottom w:val="none" w:sz="0" w:space="0" w:color="auto"/>
            <w:right w:val="none" w:sz="0" w:space="0" w:color="auto"/>
          </w:divBdr>
        </w:div>
        <w:div w:id="633490255">
          <w:marLeft w:val="0"/>
          <w:marRight w:val="0"/>
          <w:marTop w:val="240"/>
          <w:marBottom w:val="0"/>
          <w:divBdr>
            <w:top w:val="none" w:sz="0" w:space="0" w:color="auto"/>
            <w:left w:val="none" w:sz="0" w:space="0" w:color="auto"/>
            <w:bottom w:val="none" w:sz="0" w:space="0" w:color="auto"/>
            <w:right w:val="none" w:sz="0" w:space="0" w:color="auto"/>
          </w:divBdr>
        </w:div>
        <w:div w:id="685256179">
          <w:marLeft w:val="0"/>
          <w:marRight w:val="0"/>
          <w:marTop w:val="240"/>
          <w:marBottom w:val="0"/>
          <w:divBdr>
            <w:top w:val="none" w:sz="0" w:space="0" w:color="auto"/>
            <w:left w:val="none" w:sz="0" w:space="0" w:color="auto"/>
            <w:bottom w:val="none" w:sz="0" w:space="0" w:color="auto"/>
            <w:right w:val="none" w:sz="0" w:space="0" w:color="auto"/>
          </w:divBdr>
        </w:div>
        <w:div w:id="1359508511">
          <w:marLeft w:val="0"/>
          <w:marRight w:val="0"/>
          <w:marTop w:val="240"/>
          <w:marBottom w:val="0"/>
          <w:divBdr>
            <w:top w:val="none" w:sz="0" w:space="0" w:color="auto"/>
            <w:left w:val="none" w:sz="0" w:space="0" w:color="auto"/>
            <w:bottom w:val="none" w:sz="0" w:space="0" w:color="auto"/>
            <w:right w:val="none" w:sz="0" w:space="0" w:color="auto"/>
          </w:divBdr>
        </w:div>
        <w:div w:id="2135980967">
          <w:marLeft w:val="0"/>
          <w:marRight w:val="0"/>
          <w:marTop w:val="240"/>
          <w:marBottom w:val="0"/>
          <w:divBdr>
            <w:top w:val="none" w:sz="0" w:space="0" w:color="auto"/>
            <w:left w:val="none" w:sz="0" w:space="0" w:color="auto"/>
            <w:bottom w:val="none" w:sz="0" w:space="0" w:color="auto"/>
            <w:right w:val="none" w:sz="0" w:space="0" w:color="auto"/>
          </w:divBdr>
        </w:div>
        <w:div w:id="1840151951">
          <w:marLeft w:val="0"/>
          <w:marRight w:val="0"/>
          <w:marTop w:val="240"/>
          <w:marBottom w:val="0"/>
          <w:divBdr>
            <w:top w:val="none" w:sz="0" w:space="0" w:color="auto"/>
            <w:left w:val="none" w:sz="0" w:space="0" w:color="auto"/>
            <w:bottom w:val="none" w:sz="0" w:space="0" w:color="auto"/>
            <w:right w:val="none" w:sz="0" w:space="0" w:color="auto"/>
          </w:divBdr>
        </w:div>
        <w:div w:id="2003309449">
          <w:marLeft w:val="0"/>
          <w:marRight w:val="0"/>
          <w:marTop w:val="240"/>
          <w:marBottom w:val="0"/>
          <w:divBdr>
            <w:top w:val="none" w:sz="0" w:space="0" w:color="auto"/>
            <w:left w:val="none" w:sz="0" w:space="0" w:color="auto"/>
            <w:bottom w:val="none" w:sz="0" w:space="0" w:color="auto"/>
            <w:right w:val="none" w:sz="0" w:space="0" w:color="auto"/>
          </w:divBdr>
        </w:div>
        <w:div w:id="2022197551">
          <w:marLeft w:val="0"/>
          <w:marRight w:val="0"/>
          <w:marTop w:val="240"/>
          <w:marBottom w:val="0"/>
          <w:divBdr>
            <w:top w:val="none" w:sz="0" w:space="0" w:color="auto"/>
            <w:left w:val="none" w:sz="0" w:space="0" w:color="auto"/>
            <w:bottom w:val="none" w:sz="0" w:space="0" w:color="auto"/>
            <w:right w:val="none" w:sz="0" w:space="0" w:color="auto"/>
          </w:divBdr>
        </w:div>
        <w:div w:id="720834854">
          <w:marLeft w:val="0"/>
          <w:marRight w:val="0"/>
          <w:marTop w:val="240"/>
          <w:marBottom w:val="0"/>
          <w:divBdr>
            <w:top w:val="none" w:sz="0" w:space="0" w:color="auto"/>
            <w:left w:val="none" w:sz="0" w:space="0" w:color="auto"/>
            <w:bottom w:val="none" w:sz="0" w:space="0" w:color="auto"/>
            <w:right w:val="none" w:sz="0" w:space="0" w:color="auto"/>
          </w:divBdr>
        </w:div>
        <w:div w:id="1531186729">
          <w:marLeft w:val="0"/>
          <w:marRight w:val="0"/>
          <w:marTop w:val="240"/>
          <w:marBottom w:val="0"/>
          <w:divBdr>
            <w:top w:val="none" w:sz="0" w:space="0" w:color="auto"/>
            <w:left w:val="none" w:sz="0" w:space="0" w:color="auto"/>
            <w:bottom w:val="none" w:sz="0" w:space="0" w:color="auto"/>
            <w:right w:val="none" w:sz="0" w:space="0" w:color="auto"/>
          </w:divBdr>
        </w:div>
        <w:div w:id="1003898013">
          <w:marLeft w:val="0"/>
          <w:marRight w:val="0"/>
          <w:marTop w:val="240"/>
          <w:marBottom w:val="0"/>
          <w:divBdr>
            <w:top w:val="none" w:sz="0" w:space="0" w:color="auto"/>
            <w:left w:val="none" w:sz="0" w:space="0" w:color="auto"/>
            <w:bottom w:val="none" w:sz="0" w:space="0" w:color="auto"/>
            <w:right w:val="none" w:sz="0" w:space="0" w:color="auto"/>
          </w:divBdr>
        </w:div>
        <w:div w:id="1334187966">
          <w:marLeft w:val="0"/>
          <w:marRight w:val="0"/>
          <w:marTop w:val="240"/>
          <w:marBottom w:val="0"/>
          <w:divBdr>
            <w:top w:val="none" w:sz="0" w:space="0" w:color="auto"/>
            <w:left w:val="none" w:sz="0" w:space="0" w:color="auto"/>
            <w:bottom w:val="none" w:sz="0" w:space="0" w:color="auto"/>
            <w:right w:val="none" w:sz="0" w:space="0" w:color="auto"/>
          </w:divBdr>
        </w:div>
        <w:div w:id="1959950936">
          <w:marLeft w:val="0"/>
          <w:marRight w:val="0"/>
          <w:marTop w:val="240"/>
          <w:marBottom w:val="0"/>
          <w:divBdr>
            <w:top w:val="none" w:sz="0" w:space="0" w:color="auto"/>
            <w:left w:val="none" w:sz="0" w:space="0" w:color="auto"/>
            <w:bottom w:val="none" w:sz="0" w:space="0" w:color="auto"/>
            <w:right w:val="none" w:sz="0" w:space="0" w:color="auto"/>
          </w:divBdr>
        </w:div>
        <w:div w:id="911043928">
          <w:marLeft w:val="0"/>
          <w:marRight w:val="0"/>
          <w:marTop w:val="240"/>
          <w:marBottom w:val="0"/>
          <w:divBdr>
            <w:top w:val="none" w:sz="0" w:space="0" w:color="auto"/>
            <w:left w:val="none" w:sz="0" w:space="0" w:color="auto"/>
            <w:bottom w:val="none" w:sz="0" w:space="0" w:color="auto"/>
            <w:right w:val="none" w:sz="0" w:space="0" w:color="auto"/>
          </w:divBdr>
        </w:div>
        <w:div w:id="2043164354">
          <w:marLeft w:val="0"/>
          <w:marRight w:val="0"/>
          <w:marTop w:val="240"/>
          <w:marBottom w:val="0"/>
          <w:divBdr>
            <w:top w:val="none" w:sz="0" w:space="0" w:color="auto"/>
            <w:left w:val="none" w:sz="0" w:space="0" w:color="auto"/>
            <w:bottom w:val="none" w:sz="0" w:space="0" w:color="auto"/>
            <w:right w:val="none" w:sz="0" w:space="0" w:color="auto"/>
          </w:divBdr>
        </w:div>
        <w:div w:id="1039743358">
          <w:marLeft w:val="0"/>
          <w:marRight w:val="0"/>
          <w:marTop w:val="240"/>
          <w:marBottom w:val="0"/>
          <w:divBdr>
            <w:top w:val="none" w:sz="0" w:space="0" w:color="auto"/>
            <w:left w:val="none" w:sz="0" w:space="0" w:color="auto"/>
            <w:bottom w:val="none" w:sz="0" w:space="0" w:color="auto"/>
            <w:right w:val="none" w:sz="0" w:space="0" w:color="auto"/>
          </w:divBdr>
        </w:div>
        <w:div w:id="934097634">
          <w:marLeft w:val="0"/>
          <w:marRight w:val="0"/>
          <w:marTop w:val="240"/>
          <w:marBottom w:val="0"/>
          <w:divBdr>
            <w:top w:val="none" w:sz="0" w:space="0" w:color="auto"/>
            <w:left w:val="none" w:sz="0" w:space="0" w:color="auto"/>
            <w:bottom w:val="none" w:sz="0" w:space="0" w:color="auto"/>
            <w:right w:val="none" w:sz="0" w:space="0" w:color="auto"/>
          </w:divBdr>
        </w:div>
        <w:div w:id="372923164">
          <w:marLeft w:val="0"/>
          <w:marRight w:val="0"/>
          <w:marTop w:val="240"/>
          <w:marBottom w:val="0"/>
          <w:divBdr>
            <w:top w:val="none" w:sz="0" w:space="0" w:color="auto"/>
            <w:left w:val="none" w:sz="0" w:space="0" w:color="auto"/>
            <w:bottom w:val="none" w:sz="0" w:space="0" w:color="auto"/>
            <w:right w:val="none" w:sz="0" w:space="0" w:color="auto"/>
          </w:divBdr>
        </w:div>
        <w:div w:id="1976445489">
          <w:marLeft w:val="0"/>
          <w:marRight w:val="0"/>
          <w:marTop w:val="240"/>
          <w:marBottom w:val="0"/>
          <w:divBdr>
            <w:top w:val="none" w:sz="0" w:space="0" w:color="auto"/>
            <w:left w:val="none" w:sz="0" w:space="0" w:color="auto"/>
            <w:bottom w:val="none" w:sz="0" w:space="0" w:color="auto"/>
            <w:right w:val="none" w:sz="0" w:space="0" w:color="auto"/>
          </w:divBdr>
        </w:div>
        <w:div w:id="1009722903">
          <w:marLeft w:val="0"/>
          <w:marRight w:val="0"/>
          <w:marTop w:val="240"/>
          <w:marBottom w:val="0"/>
          <w:divBdr>
            <w:top w:val="none" w:sz="0" w:space="0" w:color="auto"/>
            <w:left w:val="none" w:sz="0" w:space="0" w:color="auto"/>
            <w:bottom w:val="none" w:sz="0" w:space="0" w:color="auto"/>
            <w:right w:val="none" w:sz="0" w:space="0" w:color="auto"/>
          </w:divBdr>
        </w:div>
        <w:div w:id="1264339846">
          <w:marLeft w:val="0"/>
          <w:marRight w:val="0"/>
          <w:marTop w:val="240"/>
          <w:marBottom w:val="0"/>
          <w:divBdr>
            <w:top w:val="none" w:sz="0" w:space="0" w:color="auto"/>
            <w:left w:val="none" w:sz="0" w:space="0" w:color="auto"/>
            <w:bottom w:val="none" w:sz="0" w:space="0" w:color="auto"/>
            <w:right w:val="none" w:sz="0" w:space="0" w:color="auto"/>
          </w:divBdr>
        </w:div>
        <w:div w:id="1825317013">
          <w:marLeft w:val="0"/>
          <w:marRight w:val="0"/>
          <w:marTop w:val="240"/>
          <w:marBottom w:val="0"/>
          <w:divBdr>
            <w:top w:val="none" w:sz="0" w:space="0" w:color="auto"/>
            <w:left w:val="none" w:sz="0" w:space="0" w:color="auto"/>
            <w:bottom w:val="none" w:sz="0" w:space="0" w:color="auto"/>
            <w:right w:val="none" w:sz="0" w:space="0" w:color="auto"/>
          </w:divBdr>
        </w:div>
        <w:div w:id="246380451">
          <w:marLeft w:val="0"/>
          <w:marRight w:val="0"/>
          <w:marTop w:val="240"/>
          <w:marBottom w:val="0"/>
          <w:divBdr>
            <w:top w:val="none" w:sz="0" w:space="0" w:color="auto"/>
            <w:left w:val="none" w:sz="0" w:space="0" w:color="auto"/>
            <w:bottom w:val="none" w:sz="0" w:space="0" w:color="auto"/>
            <w:right w:val="none" w:sz="0" w:space="0" w:color="auto"/>
          </w:divBdr>
        </w:div>
        <w:div w:id="1275753022">
          <w:marLeft w:val="0"/>
          <w:marRight w:val="0"/>
          <w:marTop w:val="240"/>
          <w:marBottom w:val="0"/>
          <w:divBdr>
            <w:top w:val="none" w:sz="0" w:space="0" w:color="auto"/>
            <w:left w:val="none" w:sz="0" w:space="0" w:color="auto"/>
            <w:bottom w:val="none" w:sz="0" w:space="0" w:color="auto"/>
            <w:right w:val="none" w:sz="0" w:space="0" w:color="auto"/>
          </w:divBdr>
        </w:div>
        <w:div w:id="1398093386">
          <w:marLeft w:val="0"/>
          <w:marRight w:val="0"/>
          <w:marTop w:val="240"/>
          <w:marBottom w:val="0"/>
          <w:divBdr>
            <w:top w:val="none" w:sz="0" w:space="0" w:color="auto"/>
            <w:left w:val="none" w:sz="0" w:space="0" w:color="auto"/>
            <w:bottom w:val="none" w:sz="0" w:space="0" w:color="auto"/>
            <w:right w:val="none" w:sz="0" w:space="0" w:color="auto"/>
          </w:divBdr>
        </w:div>
        <w:div w:id="1077046523">
          <w:marLeft w:val="0"/>
          <w:marRight w:val="0"/>
          <w:marTop w:val="240"/>
          <w:marBottom w:val="0"/>
          <w:divBdr>
            <w:top w:val="none" w:sz="0" w:space="0" w:color="auto"/>
            <w:left w:val="none" w:sz="0" w:space="0" w:color="auto"/>
            <w:bottom w:val="none" w:sz="0" w:space="0" w:color="auto"/>
            <w:right w:val="none" w:sz="0" w:space="0" w:color="auto"/>
          </w:divBdr>
        </w:div>
        <w:div w:id="49572863">
          <w:marLeft w:val="0"/>
          <w:marRight w:val="0"/>
          <w:marTop w:val="240"/>
          <w:marBottom w:val="0"/>
          <w:divBdr>
            <w:top w:val="none" w:sz="0" w:space="0" w:color="auto"/>
            <w:left w:val="none" w:sz="0" w:space="0" w:color="auto"/>
            <w:bottom w:val="none" w:sz="0" w:space="0" w:color="auto"/>
            <w:right w:val="none" w:sz="0" w:space="0" w:color="auto"/>
          </w:divBdr>
        </w:div>
        <w:div w:id="915823972">
          <w:marLeft w:val="0"/>
          <w:marRight w:val="0"/>
          <w:marTop w:val="240"/>
          <w:marBottom w:val="0"/>
          <w:divBdr>
            <w:top w:val="none" w:sz="0" w:space="0" w:color="auto"/>
            <w:left w:val="none" w:sz="0" w:space="0" w:color="auto"/>
            <w:bottom w:val="none" w:sz="0" w:space="0" w:color="auto"/>
            <w:right w:val="none" w:sz="0" w:space="0" w:color="auto"/>
          </w:divBdr>
        </w:div>
        <w:div w:id="2062439459">
          <w:marLeft w:val="0"/>
          <w:marRight w:val="0"/>
          <w:marTop w:val="240"/>
          <w:marBottom w:val="0"/>
          <w:divBdr>
            <w:top w:val="none" w:sz="0" w:space="0" w:color="auto"/>
            <w:left w:val="none" w:sz="0" w:space="0" w:color="auto"/>
            <w:bottom w:val="none" w:sz="0" w:space="0" w:color="auto"/>
            <w:right w:val="none" w:sz="0" w:space="0" w:color="auto"/>
          </w:divBdr>
        </w:div>
        <w:div w:id="1360816538">
          <w:marLeft w:val="0"/>
          <w:marRight w:val="0"/>
          <w:marTop w:val="240"/>
          <w:marBottom w:val="0"/>
          <w:divBdr>
            <w:top w:val="none" w:sz="0" w:space="0" w:color="auto"/>
            <w:left w:val="none" w:sz="0" w:space="0" w:color="auto"/>
            <w:bottom w:val="none" w:sz="0" w:space="0" w:color="auto"/>
            <w:right w:val="none" w:sz="0" w:space="0" w:color="auto"/>
          </w:divBdr>
        </w:div>
        <w:div w:id="1863548291">
          <w:marLeft w:val="0"/>
          <w:marRight w:val="0"/>
          <w:marTop w:val="240"/>
          <w:marBottom w:val="0"/>
          <w:divBdr>
            <w:top w:val="none" w:sz="0" w:space="0" w:color="auto"/>
            <w:left w:val="none" w:sz="0" w:space="0" w:color="auto"/>
            <w:bottom w:val="none" w:sz="0" w:space="0" w:color="auto"/>
            <w:right w:val="none" w:sz="0" w:space="0" w:color="auto"/>
          </w:divBdr>
        </w:div>
        <w:div w:id="830171415">
          <w:marLeft w:val="0"/>
          <w:marRight w:val="0"/>
          <w:marTop w:val="240"/>
          <w:marBottom w:val="0"/>
          <w:divBdr>
            <w:top w:val="none" w:sz="0" w:space="0" w:color="auto"/>
            <w:left w:val="none" w:sz="0" w:space="0" w:color="auto"/>
            <w:bottom w:val="none" w:sz="0" w:space="0" w:color="auto"/>
            <w:right w:val="none" w:sz="0" w:space="0" w:color="auto"/>
          </w:divBdr>
        </w:div>
        <w:div w:id="1357578408">
          <w:marLeft w:val="0"/>
          <w:marRight w:val="0"/>
          <w:marTop w:val="240"/>
          <w:marBottom w:val="0"/>
          <w:divBdr>
            <w:top w:val="none" w:sz="0" w:space="0" w:color="auto"/>
            <w:left w:val="none" w:sz="0" w:space="0" w:color="auto"/>
            <w:bottom w:val="none" w:sz="0" w:space="0" w:color="auto"/>
            <w:right w:val="none" w:sz="0" w:space="0" w:color="auto"/>
          </w:divBdr>
        </w:div>
        <w:div w:id="648287766">
          <w:marLeft w:val="0"/>
          <w:marRight w:val="0"/>
          <w:marTop w:val="240"/>
          <w:marBottom w:val="0"/>
          <w:divBdr>
            <w:top w:val="none" w:sz="0" w:space="0" w:color="auto"/>
            <w:left w:val="none" w:sz="0" w:space="0" w:color="auto"/>
            <w:bottom w:val="none" w:sz="0" w:space="0" w:color="auto"/>
            <w:right w:val="none" w:sz="0" w:space="0" w:color="auto"/>
          </w:divBdr>
        </w:div>
        <w:div w:id="1752047613">
          <w:marLeft w:val="0"/>
          <w:marRight w:val="0"/>
          <w:marTop w:val="240"/>
          <w:marBottom w:val="0"/>
          <w:divBdr>
            <w:top w:val="none" w:sz="0" w:space="0" w:color="auto"/>
            <w:left w:val="none" w:sz="0" w:space="0" w:color="auto"/>
            <w:bottom w:val="none" w:sz="0" w:space="0" w:color="auto"/>
            <w:right w:val="none" w:sz="0" w:space="0" w:color="auto"/>
          </w:divBdr>
        </w:div>
        <w:div w:id="1007176228">
          <w:marLeft w:val="0"/>
          <w:marRight w:val="0"/>
          <w:marTop w:val="240"/>
          <w:marBottom w:val="0"/>
          <w:divBdr>
            <w:top w:val="none" w:sz="0" w:space="0" w:color="auto"/>
            <w:left w:val="none" w:sz="0" w:space="0" w:color="auto"/>
            <w:bottom w:val="none" w:sz="0" w:space="0" w:color="auto"/>
            <w:right w:val="none" w:sz="0" w:space="0" w:color="auto"/>
          </w:divBdr>
        </w:div>
        <w:div w:id="1491675357">
          <w:marLeft w:val="0"/>
          <w:marRight w:val="0"/>
          <w:marTop w:val="240"/>
          <w:marBottom w:val="0"/>
          <w:divBdr>
            <w:top w:val="none" w:sz="0" w:space="0" w:color="auto"/>
            <w:left w:val="none" w:sz="0" w:space="0" w:color="auto"/>
            <w:bottom w:val="none" w:sz="0" w:space="0" w:color="auto"/>
            <w:right w:val="none" w:sz="0" w:space="0" w:color="auto"/>
          </w:divBdr>
        </w:div>
        <w:div w:id="1028333765">
          <w:marLeft w:val="0"/>
          <w:marRight w:val="0"/>
          <w:marTop w:val="240"/>
          <w:marBottom w:val="0"/>
          <w:divBdr>
            <w:top w:val="none" w:sz="0" w:space="0" w:color="auto"/>
            <w:left w:val="none" w:sz="0" w:space="0" w:color="auto"/>
            <w:bottom w:val="none" w:sz="0" w:space="0" w:color="auto"/>
            <w:right w:val="none" w:sz="0" w:space="0" w:color="auto"/>
          </w:divBdr>
        </w:div>
        <w:div w:id="1230186560">
          <w:marLeft w:val="0"/>
          <w:marRight w:val="0"/>
          <w:marTop w:val="240"/>
          <w:marBottom w:val="0"/>
          <w:divBdr>
            <w:top w:val="none" w:sz="0" w:space="0" w:color="auto"/>
            <w:left w:val="none" w:sz="0" w:space="0" w:color="auto"/>
            <w:bottom w:val="none" w:sz="0" w:space="0" w:color="auto"/>
            <w:right w:val="none" w:sz="0" w:space="0" w:color="auto"/>
          </w:divBdr>
        </w:div>
        <w:div w:id="760873654">
          <w:marLeft w:val="0"/>
          <w:marRight w:val="0"/>
          <w:marTop w:val="240"/>
          <w:marBottom w:val="0"/>
          <w:divBdr>
            <w:top w:val="none" w:sz="0" w:space="0" w:color="auto"/>
            <w:left w:val="none" w:sz="0" w:space="0" w:color="auto"/>
            <w:bottom w:val="none" w:sz="0" w:space="0" w:color="auto"/>
            <w:right w:val="none" w:sz="0" w:space="0" w:color="auto"/>
          </w:divBdr>
        </w:div>
        <w:div w:id="201019864">
          <w:marLeft w:val="0"/>
          <w:marRight w:val="0"/>
          <w:marTop w:val="240"/>
          <w:marBottom w:val="0"/>
          <w:divBdr>
            <w:top w:val="none" w:sz="0" w:space="0" w:color="auto"/>
            <w:left w:val="none" w:sz="0" w:space="0" w:color="auto"/>
            <w:bottom w:val="none" w:sz="0" w:space="0" w:color="auto"/>
            <w:right w:val="none" w:sz="0" w:space="0" w:color="auto"/>
          </w:divBdr>
        </w:div>
        <w:div w:id="1694530961">
          <w:marLeft w:val="0"/>
          <w:marRight w:val="0"/>
          <w:marTop w:val="240"/>
          <w:marBottom w:val="0"/>
          <w:divBdr>
            <w:top w:val="none" w:sz="0" w:space="0" w:color="auto"/>
            <w:left w:val="none" w:sz="0" w:space="0" w:color="auto"/>
            <w:bottom w:val="none" w:sz="0" w:space="0" w:color="auto"/>
            <w:right w:val="none" w:sz="0" w:space="0" w:color="auto"/>
          </w:divBdr>
        </w:div>
        <w:div w:id="1494951285">
          <w:marLeft w:val="0"/>
          <w:marRight w:val="0"/>
          <w:marTop w:val="240"/>
          <w:marBottom w:val="0"/>
          <w:divBdr>
            <w:top w:val="none" w:sz="0" w:space="0" w:color="auto"/>
            <w:left w:val="none" w:sz="0" w:space="0" w:color="auto"/>
            <w:bottom w:val="none" w:sz="0" w:space="0" w:color="auto"/>
            <w:right w:val="none" w:sz="0" w:space="0" w:color="auto"/>
          </w:divBdr>
        </w:div>
        <w:div w:id="84420131">
          <w:marLeft w:val="0"/>
          <w:marRight w:val="0"/>
          <w:marTop w:val="240"/>
          <w:marBottom w:val="0"/>
          <w:divBdr>
            <w:top w:val="none" w:sz="0" w:space="0" w:color="auto"/>
            <w:left w:val="none" w:sz="0" w:space="0" w:color="auto"/>
            <w:bottom w:val="none" w:sz="0" w:space="0" w:color="auto"/>
            <w:right w:val="none" w:sz="0" w:space="0" w:color="auto"/>
          </w:divBdr>
        </w:div>
        <w:div w:id="680162706">
          <w:marLeft w:val="0"/>
          <w:marRight w:val="0"/>
          <w:marTop w:val="240"/>
          <w:marBottom w:val="0"/>
          <w:divBdr>
            <w:top w:val="none" w:sz="0" w:space="0" w:color="auto"/>
            <w:left w:val="none" w:sz="0" w:space="0" w:color="auto"/>
            <w:bottom w:val="none" w:sz="0" w:space="0" w:color="auto"/>
            <w:right w:val="none" w:sz="0" w:space="0" w:color="auto"/>
          </w:divBdr>
        </w:div>
        <w:div w:id="339697722">
          <w:marLeft w:val="0"/>
          <w:marRight w:val="0"/>
          <w:marTop w:val="240"/>
          <w:marBottom w:val="0"/>
          <w:divBdr>
            <w:top w:val="none" w:sz="0" w:space="0" w:color="auto"/>
            <w:left w:val="none" w:sz="0" w:space="0" w:color="auto"/>
            <w:bottom w:val="none" w:sz="0" w:space="0" w:color="auto"/>
            <w:right w:val="none" w:sz="0" w:space="0" w:color="auto"/>
          </w:divBdr>
        </w:div>
        <w:div w:id="936713146">
          <w:marLeft w:val="0"/>
          <w:marRight w:val="0"/>
          <w:marTop w:val="240"/>
          <w:marBottom w:val="0"/>
          <w:divBdr>
            <w:top w:val="none" w:sz="0" w:space="0" w:color="auto"/>
            <w:left w:val="none" w:sz="0" w:space="0" w:color="auto"/>
            <w:bottom w:val="none" w:sz="0" w:space="0" w:color="auto"/>
            <w:right w:val="none" w:sz="0" w:space="0" w:color="auto"/>
          </w:divBdr>
        </w:div>
        <w:div w:id="926767230">
          <w:marLeft w:val="0"/>
          <w:marRight w:val="0"/>
          <w:marTop w:val="240"/>
          <w:marBottom w:val="0"/>
          <w:divBdr>
            <w:top w:val="none" w:sz="0" w:space="0" w:color="auto"/>
            <w:left w:val="none" w:sz="0" w:space="0" w:color="auto"/>
            <w:bottom w:val="none" w:sz="0" w:space="0" w:color="auto"/>
            <w:right w:val="none" w:sz="0" w:space="0" w:color="auto"/>
          </w:divBdr>
        </w:div>
        <w:div w:id="2062485404">
          <w:marLeft w:val="0"/>
          <w:marRight w:val="0"/>
          <w:marTop w:val="240"/>
          <w:marBottom w:val="0"/>
          <w:divBdr>
            <w:top w:val="none" w:sz="0" w:space="0" w:color="auto"/>
            <w:left w:val="none" w:sz="0" w:space="0" w:color="auto"/>
            <w:bottom w:val="none" w:sz="0" w:space="0" w:color="auto"/>
            <w:right w:val="none" w:sz="0" w:space="0" w:color="auto"/>
          </w:divBdr>
        </w:div>
        <w:div w:id="89477312">
          <w:marLeft w:val="0"/>
          <w:marRight w:val="0"/>
          <w:marTop w:val="240"/>
          <w:marBottom w:val="0"/>
          <w:divBdr>
            <w:top w:val="none" w:sz="0" w:space="0" w:color="auto"/>
            <w:left w:val="none" w:sz="0" w:space="0" w:color="auto"/>
            <w:bottom w:val="none" w:sz="0" w:space="0" w:color="auto"/>
            <w:right w:val="none" w:sz="0" w:space="0" w:color="auto"/>
          </w:divBdr>
        </w:div>
        <w:div w:id="1908952249">
          <w:marLeft w:val="0"/>
          <w:marRight w:val="0"/>
          <w:marTop w:val="240"/>
          <w:marBottom w:val="0"/>
          <w:divBdr>
            <w:top w:val="none" w:sz="0" w:space="0" w:color="auto"/>
            <w:left w:val="none" w:sz="0" w:space="0" w:color="auto"/>
            <w:bottom w:val="none" w:sz="0" w:space="0" w:color="auto"/>
            <w:right w:val="none" w:sz="0" w:space="0" w:color="auto"/>
          </w:divBdr>
        </w:div>
        <w:div w:id="1823963280">
          <w:marLeft w:val="0"/>
          <w:marRight w:val="0"/>
          <w:marTop w:val="240"/>
          <w:marBottom w:val="0"/>
          <w:divBdr>
            <w:top w:val="none" w:sz="0" w:space="0" w:color="auto"/>
            <w:left w:val="none" w:sz="0" w:space="0" w:color="auto"/>
            <w:bottom w:val="none" w:sz="0" w:space="0" w:color="auto"/>
            <w:right w:val="none" w:sz="0" w:space="0" w:color="auto"/>
          </w:divBdr>
        </w:div>
        <w:div w:id="1650742345">
          <w:marLeft w:val="0"/>
          <w:marRight w:val="0"/>
          <w:marTop w:val="240"/>
          <w:marBottom w:val="0"/>
          <w:divBdr>
            <w:top w:val="none" w:sz="0" w:space="0" w:color="auto"/>
            <w:left w:val="none" w:sz="0" w:space="0" w:color="auto"/>
            <w:bottom w:val="none" w:sz="0" w:space="0" w:color="auto"/>
            <w:right w:val="none" w:sz="0" w:space="0" w:color="auto"/>
          </w:divBdr>
        </w:div>
        <w:div w:id="506479661">
          <w:marLeft w:val="0"/>
          <w:marRight w:val="0"/>
          <w:marTop w:val="240"/>
          <w:marBottom w:val="0"/>
          <w:divBdr>
            <w:top w:val="none" w:sz="0" w:space="0" w:color="auto"/>
            <w:left w:val="none" w:sz="0" w:space="0" w:color="auto"/>
            <w:bottom w:val="none" w:sz="0" w:space="0" w:color="auto"/>
            <w:right w:val="none" w:sz="0" w:space="0" w:color="auto"/>
          </w:divBdr>
        </w:div>
        <w:div w:id="75249058">
          <w:marLeft w:val="0"/>
          <w:marRight w:val="0"/>
          <w:marTop w:val="240"/>
          <w:marBottom w:val="0"/>
          <w:divBdr>
            <w:top w:val="none" w:sz="0" w:space="0" w:color="auto"/>
            <w:left w:val="none" w:sz="0" w:space="0" w:color="auto"/>
            <w:bottom w:val="none" w:sz="0" w:space="0" w:color="auto"/>
            <w:right w:val="none" w:sz="0" w:space="0" w:color="auto"/>
          </w:divBdr>
        </w:div>
        <w:div w:id="534267494">
          <w:marLeft w:val="0"/>
          <w:marRight w:val="0"/>
          <w:marTop w:val="240"/>
          <w:marBottom w:val="0"/>
          <w:divBdr>
            <w:top w:val="none" w:sz="0" w:space="0" w:color="auto"/>
            <w:left w:val="none" w:sz="0" w:space="0" w:color="auto"/>
            <w:bottom w:val="none" w:sz="0" w:space="0" w:color="auto"/>
            <w:right w:val="none" w:sz="0" w:space="0" w:color="auto"/>
          </w:divBdr>
        </w:div>
        <w:div w:id="1215121621">
          <w:marLeft w:val="0"/>
          <w:marRight w:val="0"/>
          <w:marTop w:val="240"/>
          <w:marBottom w:val="0"/>
          <w:divBdr>
            <w:top w:val="none" w:sz="0" w:space="0" w:color="auto"/>
            <w:left w:val="none" w:sz="0" w:space="0" w:color="auto"/>
            <w:bottom w:val="none" w:sz="0" w:space="0" w:color="auto"/>
            <w:right w:val="none" w:sz="0" w:space="0" w:color="auto"/>
          </w:divBdr>
        </w:div>
        <w:div w:id="995453104">
          <w:marLeft w:val="0"/>
          <w:marRight w:val="0"/>
          <w:marTop w:val="240"/>
          <w:marBottom w:val="0"/>
          <w:divBdr>
            <w:top w:val="none" w:sz="0" w:space="0" w:color="auto"/>
            <w:left w:val="none" w:sz="0" w:space="0" w:color="auto"/>
            <w:bottom w:val="none" w:sz="0" w:space="0" w:color="auto"/>
            <w:right w:val="none" w:sz="0" w:space="0" w:color="auto"/>
          </w:divBdr>
        </w:div>
        <w:div w:id="1610696703">
          <w:marLeft w:val="0"/>
          <w:marRight w:val="0"/>
          <w:marTop w:val="240"/>
          <w:marBottom w:val="0"/>
          <w:divBdr>
            <w:top w:val="none" w:sz="0" w:space="0" w:color="auto"/>
            <w:left w:val="none" w:sz="0" w:space="0" w:color="auto"/>
            <w:bottom w:val="none" w:sz="0" w:space="0" w:color="auto"/>
            <w:right w:val="none" w:sz="0" w:space="0" w:color="auto"/>
          </w:divBdr>
        </w:div>
        <w:div w:id="840924471">
          <w:marLeft w:val="0"/>
          <w:marRight w:val="0"/>
          <w:marTop w:val="240"/>
          <w:marBottom w:val="0"/>
          <w:divBdr>
            <w:top w:val="none" w:sz="0" w:space="0" w:color="auto"/>
            <w:left w:val="none" w:sz="0" w:space="0" w:color="auto"/>
            <w:bottom w:val="none" w:sz="0" w:space="0" w:color="auto"/>
            <w:right w:val="none" w:sz="0" w:space="0" w:color="auto"/>
          </w:divBdr>
        </w:div>
        <w:div w:id="1333723879">
          <w:marLeft w:val="0"/>
          <w:marRight w:val="0"/>
          <w:marTop w:val="240"/>
          <w:marBottom w:val="0"/>
          <w:divBdr>
            <w:top w:val="none" w:sz="0" w:space="0" w:color="auto"/>
            <w:left w:val="none" w:sz="0" w:space="0" w:color="auto"/>
            <w:bottom w:val="none" w:sz="0" w:space="0" w:color="auto"/>
            <w:right w:val="none" w:sz="0" w:space="0" w:color="auto"/>
          </w:divBdr>
        </w:div>
        <w:div w:id="1909683347">
          <w:marLeft w:val="0"/>
          <w:marRight w:val="0"/>
          <w:marTop w:val="240"/>
          <w:marBottom w:val="0"/>
          <w:divBdr>
            <w:top w:val="none" w:sz="0" w:space="0" w:color="auto"/>
            <w:left w:val="none" w:sz="0" w:space="0" w:color="auto"/>
            <w:bottom w:val="none" w:sz="0" w:space="0" w:color="auto"/>
            <w:right w:val="none" w:sz="0" w:space="0" w:color="auto"/>
          </w:divBdr>
        </w:div>
        <w:div w:id="1755129254">
          <w:marLeft w:val="0"/>
          <w:marRight w:val="0"/>
          <w:marTop w:val="240"/>
          <w:marBottom w:val="0"/>
          <w:divBdr>
            <w:top w:val="none" w:sz="0" w:space="0" w:color="auto"/>
            <w:left w:val="none" w:sz="0" w:space="0" w:color="auto"/>
            <w:bottom w:val="none" w:sz="0" w:space="0" w:color="auto"/>
            <w:right w:val="none" w:sz="0" w:space="0" w:color="auto"/>
          </w:divBdr>
        </w:div>
        <w:div w:id="1885016779">
          <w:marLeft w:val="0"/>
          <w:marRight w:val="0"/>
          <w:marTop w:val="240"/>
          <w:marBottom w:val="0"/>
          <w:divBdr>
            <w:top w:val="none" w:sz="0" w:space="0" w:color="auto"/>
            <w:left w:val="none" w:sz="0" w:space="0" w:color="auto"/>
            <w:bottom w:val="none" w:sz="0" w:space="0" w:color="auto"/>
            <w:right w:val="none" w:sz="0" w:space="0" w:color="auto"/>
          </w:divBdr>
        </w:div>
        <w:div w:id="68311329">
          <w:marLeft w:val="0"/>
          <w:marRight w:val="0"/>
          <w:marTop w:val="240"/>
          <w:marBottom w:val="0"/>
          <w:divBdr>
            <w:top w:val="none" w:sz="0" w:space="0" w:color="auto"/>
            <w:left w:val="none" w:sz="0" w:space="0" w:color="auto"/>
            <w:bottom w:val="none" w:sz="0" w:space="0" w:color="auto"/>
            <w:right w:val="none" w:sz="0" w:space="0" w:color="auto"/>
          </w:divBdr>
        </w:div>
        <w:div w:id="2028672263">
          <w:marLeft w:val="0"/>
          <w:marRight w:val="0"/>
          <w:marTop w:val="240"/>
          <w:marBottom w:val="0"/>
          <w:divBdr>
            <w:top w:val="none" w:sz="0" w:space="0" w:color="auto"/>
            <w:left w:val="none" w:sz="0" w:space="0" w:color="auto"/>
            <w:bottom w:val="none" w:sz="0" w:space="0" w:color="auto"/>
            <w:right w:val="none" w:sz="0" w:space="0" w:color="auto"/>
          </w:divBdr>
        </w:div>
        <w:div w:id="1244533038">
          <w:marLeft w:val="0"/>
          <w:marRight w:val="0"/>
          <w:marTop w:val="240"/>
          <w:marBottom w:val="0"/>
          <w:divBdr>
            <w:top w:val="none" w:sz="0" w:space="0" w:color="auto"/>
            <w:left w:val="none" w:sz="0" w:space="0" w:color="auto"/>
            <w:bottom w:val="none" w:sz="0" w:space="0" w:color="auto"/>
            <w:right w:val="none" w:sz="0" w:space="0" w:color="auto"/>
          </w:divBdr>
        </w:div>
        <w:div w:id="574244584">
          <w:marLeft w:val="0"/>
          <w:marRight w:val="0"/>
          <w:marTop w:val="240"/>
          <w:marBottom w:val="0"/>
          <w:divBdr>
            <w:top w:val="none" w:sz="0" w:space="0" w:color="auto"/>
            <w:left w:val="none" w:sz="0" w:space="0" w:color="auto"/>
            <w:bottom w:val="none" w:sz="0" w:space="0" w:color="auto"/>
            <w:right w:val="none" w:sz="0" w:space="0" w:color="auto"/>
          </w:divBdr>
        </w:div>
        <w:div w:id="1231230983">
          <w:marLeft w:val="0"/>
          <w:marRight w:val="0"/>
          <w:marTop w:val="240"/>
          <w:marBottom w:val="0"/>
          <w:divBdr>
            <w:top w:val="none" w:sz="0" w:space="0" w:color="auto"/>
            <w:left w:val="none" w:sz="0" w:space="0" w:color="auto"/>
            <w:bottom w:val="none" w:sz="0" w:space="0" w:color="auto"/>
            <w:right w:val="none" w:sz="0" w:space="0" w:color="auto"/>
          </w:divBdr>
        </w:div>
        <w:div w:id="1499492533">
          <w:marLeft w:val="0"/>
          <w:marRight w:val="0"/>
          <w:marTop w:val="240"/>
          <w:marBottom w:val="0"/>
          <w:divBdr>
            <w:top w:val="none" w:sz="0" w:space="0" w:color="auto"/>
            <w:left w:val="none" w:sz="0" w:space="0" w:color="auto"/>
            <w:bottom w:val="none" w:sz="0" w:space="0" w:color="auto"/>
            <w:right w:val="none" w:sz="0" w:space="0" w:color="auto"/>
          </w:divBdr>
        </w:div>
        <w:div w:id="1989741518">
          <w:marLeft w:val="0"/>
          <w:marRight w:val="0"/>
          <w:marTop w:val="240"/>
          <w:marBottom w:val="0"/>
          <w:divBdr>
            <w:top w:val="none" w:sz="0" w:space="0" w:color="auto"/>
            <w:left w:val="none" w:sz="0" w:space="0" w:color="auto"/>
            <w:bottom w:val="none" w:sz="0" w:space="0" w:color="auto"/>
            <w:right w:val="none" w:sz="0" w:space="0" w:color="auto"/>
          </w:divBdr>
        </w:div>
        <w:div w:id="1488129037">
          <w:marLeft w:val="0"/>
          <w:marRight w:val="0"/>
          <w:marTop w:val="240"/>
          <w:marBottom w:val="0"/>
          <w:divBdr>
            <w:top w:val="none" w:sz="0" w:space="0" w:color="auto"/>
            <w:left w:val="none" w:sz="0" w:space="0" w:color="auto"/>
            <w:bottom w:val="none" w:sz="0" w:space="0" w:color="auto"/>
            <w:right w:val="none" w:sz="0" w:space="0" w:color="auto"/>
          </w:divBdr>
        </w:div>
        <w:div w:id="1199127799">
          <w:marLeft w:val="0"/>
          <w:marRight w:val="0"/>
          <w:marTop w:val="240"/>
          <w:marBottom w:val="0"/>
          <w:divBdr>
            <w:top w:val="none" w:sz="0" w:space="0" w:color="auto"/>
            <w:left w:val="none" w:sz="0" w:space="0" w:color="auto"/>
            <w:bottom w:val="none" w:sz="0" w:space="0" w:color="auto"/>
            <w:right w:val="none" w:sz="0" w:space="0" w:color="auto"/>
          </w:divBdr>
        </w:div>
        <w:div w:id="1756130613">
          <w:marLeft w:val="0"/>
          <w:marRight w:val="0"/>
          <w:marTop w:val="240"/>
          <w:marBottom w:val="0"/>
          <w:divBdr>
            <w:top w:val="none" w:sz="0" w:space="0" w:color="auto"/>
            <w:left w:val="none" w:sz="0" w:space="0" w:color="auto"/>
            <w:bottom w:val="none" w:sz="0" w:space="0" w:color="auto"/>
            <w:right w:val="none" w:sz="0" w:space="0" w:color="auto"/>
          </w:divBdr>
        </w:div>
        <w:div w:id="693918028">
          <w:marLeft w:val="0"/>
          <w:marRight w:val="0"/>
          <w:marTop w:val="240"/>
          <w:marBottom w:val="0"/>
          <w:divBdr>
            <w:top w:val="none" w:sz="0" w:space="0" w:color="auto"/>
            <w:left w:val="none" w:sz="0" w:space="0" w:color="auto"/>
            <w:bottom w:val="none" w:sz="0" w:space="0" w:color="auto"/>
            <w:right w:val="none" w:sz="0" w:space="0" w:color="auto"/>
          </w:divBdr>
        </w:div>
        <w:div w:id="1769081404">
          <w:marLeft w:val="0"/>
          <w:marRight w:val="0"/>
          <w:marTop w:val="240"/>
          <w:marBottom w:val="0"/>
          <w:divBdr>
            <w:top w:val="none" w:sz="0" w:space="0" w:color="auto"/>
            <w:left w:val="none" w:sz="0" w:space="0" w:color="auto"/>
            <w:bottom w:val="none" w:sz="0" w:space="0" w:color="auto"/>
            <w:right w:val="none" w:sz="0" w:space="0" w:color="auto"/>
          </w:divBdr>
        </w:div>
        <w:div w:id="818575980">
          <w:marLeft w:val="0"/>
          <w:marRight w:val="0"/>
          <w:marTop w:val="240"/>
          <w:marBottom w:val="0"/>
          <w:divBdr>
            <w:top w:val="none" w:sz="0" w:space="0" w:color="auto"/>
            <w:left w:val="none" w:sz="0" w:space="0" w:color="auto"/>
            <w:bottom w:val="none" w:sz="0" w:space="0" w:color="auto"/>
            <w:right w:val="none" w:sz="0" w:space="0" w:color="auto"/>
          </w:divBdr>
        </w:div>
        <w:div w:id="659040494">
          <w:marLeft w:val="0"/>
          <w:marRight w:val="0"/>
          <w:marTop w:val="240"/>
          <w:marBottom w:val="0"/>
          <w:divBdr>
            <w:top w:val="none" w:sz="0" w:space="0" w:color="auto"/>
            <w:left w:val="none" w:sz="0" w:space="0" w:color="auto"/>
            <w:bottom w:val="none" w:sz="0" w:space="0" w:color="auto"/>
            <w:right w:val="none" w:sz="0" w:space="0" w:color="auto"/>
          </w:divBdr>
        </w:div>
        <w:div w:id="1106541282">
          <w:marLeft w:val="0"/>
          <w:marRight w:val="0"/>
          <w:marTop w:val="240"/>
          <w:marBottom w:val="0"/>
          <w:divBdr>
            <w:top w:val="none" w:sz="0" w:space="0" w:color="auto"/>
            <w:left w:val="none" w:sz="0" w:space="0" w:color="auto"/>
            <w:bottom w:val="none" w:sz="0" w:space="0" w:color="auto"/>
            <w:right w:val="none" w:sz="0" w:space="0" w:color="auto"/>
          </w:divBdr>
        </w:div>
        <w:div w:id="1389449725">
          <w:marLeft w:val="0"/>
          <w:marRight w:val="0"/>
          <w:marTop w:val="240"/>
          <w:marBottom w:val="0"/>
          <w:divBdr>
            <w:top w:val="none" w:sz="0" w:space="0" w:color="auto"/>
            <w:left w:val="none" w:sz="0" w:space="0" w:color="auto"/>
            <w:bottom w:val="none" w:sz="0" w:space="0" w:color="auto"/>
            <w:right w:val="none" w:sz="0" w:space="0" w:color="auto"/>
          </w:divBdr>
        </w:div>
        <w:div w:id="2436818">
          <w:marLeft w:val="0"/>
          <w:marRight w:val="0"/>
          <w:marTop w:val="240"/>
          <w:marBottom w:val="0"/>
          <w:divBdr>
            <w:top w:val="none" w:sz="0" w:space="0" w:color="auto"/>
            <w:left w:val="none" w:sz="0" w:space="0" w:color="auto"/>
            <w:bottom w:val="none" w:sz="0" w:space="0" w:color="auto"/>
            <w:right w:val="none" w:sz="0" w:space="0" w:color="auto"/>
          </w:divBdr>
        </w:div>
        <w:div w:id="1406806371">
          <w:marLeft w:val="0"/>
          <w:marRight w:val="0"/>
          <w:marTop w:val="240"/>
          <w:marBottom w:val="0"/>
          <w:divBdr>
            <w:top w:val="none" w:sz="0" w:space="0" w:color="auto"/>
            <w:left w:val="none" w:sz="0" w:space="0" w:color="auto"/>
            <w:bottom w:val="none" w:sz="0" w:space="0" w:color="auto"/>
            <w:right w:val="none" w:sz="0" w:space="0" w:color="auto"/>
          </w:divBdr>
        </w:div>
        <w:div w:id="1562054971">
          <w:marLeft w:val="0"/>
          <w:marRight w:val="0"/>
          <w:marTop w:val="240"/>
          <w:marBottom w:val="0"/>
          <w:divBdr>
            <w:top w:val="none" w:sz="0" w:space="0" w:color="auto"/>
            <w:left w:val="none" w:sz="0" w:space="0" w:color="auto"/>
            <w:bottom w:val="none" w:sz="0" w:space="0" w:color="auto"/>
            <w:right w:val="none" w:sz="0" w:space="0" w:color="auto"/>
          </w:divBdr>
        </w:div>
        <w:div w:id="563569337">
          <w:marLeft w:val="0"/>
          <w:marRight w:val="0"/>
          <w:marTop w:val="240"/>
          <w:marBottom w:val="0"/>
          <w:divBdr>
            <w:top w:val="none" w:sz="0" w:space="0" w:color="auto"/>
            <w:left w:val="none" w:sz="0" w:space="0" w:color="auto"/>
            <w:bottom w:val="none" w:sz="0" w:space="0" w:color="auto"/>
            <w:right w:val="none" w:sz="0" w:space="0" w:color="auto"/>
          </w:divBdr>
        </w:div>
        <w:div w:id="1717855766">
          <w:marLeft w:val="0"/>
          <w:marRight w:val="0"/>
          <w:marTop w:val="240"/>
          <w:marBottom w:val="0"/>
          <w:divBdr>
            <w:top w:val="none" w:sz="0" w:space="0" w:color="auto"/>
            <w:left w:val="none" w:sz="0" w:space="0" w:color="auto"/>
            <w:bottom w:val="none" w:sz="0" w:space="0" w:color="auto"/>
            <w:right w:val="none" w:sz="0" w:space="0" w:color="auto"/>
          </w:divBdr>
        </w:div>
        <w:div w:id="1951475424">
          <w:marLeft w:val="0"/>
          <w:marRight w:val="0"/>
          <w:marTop w:val="240"/>
          <w:marBottom w:val="0"/>
          <w:divBdr>
            <w:top w:val="none" w:sz="0" w:space="0" w:color="auto"/>
            <w:left w:val="none" w:sz="0" w:space="0" w:color="auto"/>
            <w:bottom w:val="none" w:sz="0" w:space="0" w:color="auto"/>
            <w:right w:val="none" w:sz="0" w:space="0" w:color="auto"/>
          </w:divBdr>
        </w:div>
        <w:div w:id="1697195606">
          <w:marLeft w:val="0"/>
          <w:marRight w:val="0"/>
          <w:marTop w:val="240"/>
          <w:marBottom w:val="0"/>
          <w:divBdr>
            <w:top w:val="none" w:sz="0" w:space="0" w:color="auto"/>
            <w:left w:val="none" w:sz="0" w:space="0" w:color="auto"/>
            <w:bottom w:val="none" w:sz="0" w:space="0" w:color="auto"/>
            <w:right w:val="none" w:sz="0" w:space="0" w:color="auto"/>
          </w:divBdr>
        </w:div>
        <w:div w:id="1298797724">
          <w:marLeft w:val="0"/>
          <w:marRight w:val="0"/>
          <w:marTop w:val="240"/>
          <w:marBottom w:val="0"/>
          <w:divBdr>
            <w:top w:val="none" w:sz="0" w:space="0" w:color="auto"/>
            <w:left w:val="none" w:sz="0" w:space="0" w:color="auto"/>
            <w:bottom w:val="none" w:sz="0" w:space="0" w:color="auto"/>
            <w:right w:val="none" w:sz="0" w:space="0" w:color="auto"/>
          </w:divBdr>
        </w:div>
        <w:div w:id="1165706937">
          <w:marLeft w:val="0"/>
          <w:marRight w:val="0"/>
          <w:marTop w:val="240"/>
          <w:marBottom w:val="0"/>
          <w:divBdr>
            <w:top w:val="none" w:sz="0" w:space="0" w:color="auto"/>
            <w:left w:val="none" w:sz="0" w:space="0" w:color="auto"/>
            <w:bottom w:val="none" w:sz="0" w:space="0" w:color="auto"/>
            <w:right w:val="none" w:sz="0" w:space="0" w:color="auto"/>
          </w:divBdr>
        </w:div>
        <w:div w:id="1444107514">
          <w:marLeft w:val="0"/>
          <w:marRight w:val="0"/>
          <w:marTop w:val="240"/>
          <w:marBottom w:val="0"/>
          <w:divBdr>
            <w:top w:val="none" w:sz="0" w:space="0" w:color="auto"/>
            <w:left w:val="none" w:sz="0" w:space="0" w:color="auto"/>
            <w:bottom w:val="none" w:sz="0" w:space="0" w:color="auto"/>
            <w:right w:val="none" w:sz="0" w:space="0" w:color="auto"/>
          </w:divBdr>
        </w:div>
        <w:div w:id="246505247">
          <w:marLeft w:val="0"/>
          <w:marRight w:val="0"/>
          <w:marTop w:val="240"/>
          <w:marBottom w:val="0"/>
          <w:divBdr>
            <w:top w:val="none" w:sz="0" w:space="0" w:color="auto"/>
            <w:left w:val="none" w:sz="0" w:space="0" w:color="auto"/>
            <w:bottom w:val="none" w:sz="0" w:space="0" w:color="auto"/>
            <w:right w:val="none" w:sz="0" w:space="0" w:color="auto"/>
          </w:divBdr>
        </w:div>
        <w:div w:id="1581673274">
          <w:marLeft w:val="0"/>
          <w:marRight w:val="0"/>
          <w:marTop w:val="240"/>
          <w:marBottom w:val="0"/>
          <w:divBdr>
            <w:top w:val="none" w:sz="0" w:space="0" w:color="auto"/>
            <w:left w:val="none" w:sz="0" w:space="0" w:color="auto"/>
            <w:bottom w:val="none" w:sz="0" w:space="0" w:color="auto"/>
            <w:right w:val="none" w:sz="0" w:space="0" w:color="auto"/>
          </w:divBdr>
        </w:div>
        <w:div w:id="742726299">
          <w:marLeft w:val="0"/>
          <w:marRight w:val="0"/>
          <w:marTop w:val="240"/>
          <w:marBottom w:val="0"/>
          <w:divBdr>
            <w:top w:val="none" w:sz="0" w:space="0" w:color="auto"/>
            <w:left w:val="none" w:sz="0" w:space="0" w:color="auto"/>
            <w:bottom w:val="none" w:sz="0" w:space="0" w:color="auto"/>
            <w:right w:val="none" w:sz="0" w:space="0" w:color="auto"/>
          </w:divBdr>
        </w:div>
        <w:div w:id="1305894355">
          <w:marLeft w:val="0"/>
          <w:marRight w:val="0"/>
          <w:marTop w:val="240"/>
          <w:marBottom w:val="0"/>
          <w:divBdr>
            <w:top w:val="none" w:sz="0" w:space="0" w:color="auto"/>
            <w:left w:val="none" w:sz="0" w:space="0" w:color="auto"/>
            <w:bottom w:val="none" w:sz="0" w:space="0" w:color="auto"/>
            <w:right w:val="none" w:sz="0" w:space="0" w:color="auto"/>
          </w:divBdr>
        </w:div>
        <w:div w:id="377895173">
          <w:marLeft w:val="0"/>
          <w:marRight w:val="0"/>
          <w:marTop w:val="240"/>
          <w:marBottom w:val="0"/>
          <w:divBdr>
            <w:top w:val="none" w:sz="0" w:space="0" w:color="auto"/>
            <w:left w:val="none" w:sz="0" w:space="0" w:color="auto"/>
            <w:bottom w:val="none" w:sz="0" w:space="0" w:color="auto"/>
            <w:right w:val="none" w:sz="0" w:space="0" w:color="auto"/>
          </w:divBdr>
        </w:div>
        <w:div w:id="446200517">
          <w:marLeft w:val="0"/>
          <w:marRight w:val="0"/>
          <w:marTop w:val="240"/>
          <w:marBottom w:val="0"/>
          <w:divBdr>
            <w:top w:val="none" w:sz="0" w:space="0" w:color="auto"/>
            <w:left w:val="none" w:sz="0" w:space="0" w:color="auto"/>
            <w:bottom w:val="none" w:sz="0" w:space="0" w:color="auto"/>
            <w:right w:val="none" w:sz="0" w:space="0" w:color="auto"/>
          </w:divBdr>
        </w:div>
        <w:div w:id="369184066">
          <w:marLeft w:val="0"/>
          <w:marRight w:val="0"/>
          <w:marTop w:val="240"/>
          <w:marBottom w:val="0"/>
          <w:divBdr>
            <w:top w:val="none" w:sz="0" w:space="0" w:color="auto"/>
            <w:left w:val="none" w:sz="0" w:space="0" w:color="auto"/>
            <w:bottom w:val="none" w:sz="0" w:space="0" w:color="auto"/>
            <w:right w:val="none" w:sz="0" w:space="0" w:color="auto"/>
          </w:divBdr>
        </w:div>
        <w:div w:id="235282111">
          <w:marLeft w:val="0"/>
          <w:marRight w:val="0"/>
          <w:marTop w:val="240"/>
          <w:marBottom w:val="0"/>
          <w:divBdr>
            <w:top w:val="none" w:sz="0" w:space="0" w:color="auto"/>
            <w:left w:val="none" w:sz="0" w:space="0" w:color="auto"/>
            <w:bottom w:val="none" w:sz="0" w:space="0" w:color="auto"/>
            <w:right w:val="none" w:sz="0" w:space="0" w:color="auto"/>
          </w:divBdr>
        </w:div>
        <w:div w:id="106699509">
          <w:marLeft w:val="0"/>
          <w:marRight w:val="0"/>
          <w:marTop w:val="240"/>
          <w:marBottom w:val="0"/>
          <w:divBdr>
            <w:top w:val="none" w:sz="0" w:space="0" w:color="auto"/>
            <w:left w:val="none" w:sz="0" w:space="0" w:color="auto"/>
            <w:bottom w:val="none" w:sz="0" w:space="0" w:color="auto"/>
            <w:right w:val="none" w:sz="0" w:space="0" w:color="auto"/>
          </w:divBdr>
        </w:div>
        <w:div w:id="1045759134">
          <w:marLeft w:val="0"/>
          <w:marRight w:val="0"/>
          <w:marTop w:val="240"/>
          <w:marBottom w:val="0"/>
          <w:divBdr>
            <w:top w:val="none" w:sz="0" w:space="0" w:color="auto"/>
            <w:left w:val="none" w:sz="0" w:space="0" w:color="auto"/>
            <w:bottom w:val="none" w:sz="0" w:space="0" w:color="auto"/>
            <w:right w:val="none" w:sz="0" w:space="0" w:color="auto"/>
          </w:divBdr>
        </w:div>
        <w:div w:id="422381812">
          <w:marLeft w:val="0"/>
          <w:marRight w:val="0"/>
          <w:marTop w:val="240"/>
          <w:marBottom w:val="0"/>
          <w:divBdr>
            <w:top w:val="none" w:sz="0" w:space="0" w:color="auto"/>
            <w:left w:val="none" w:sz="0" w:space="0" w:color="auto"/>
            <w:bottom w:val="none" w:sz="0" w:space="0" w:color="auto"/>
            <w:right w:val="none" w:sz="0" w:space="0" w:color="auto"/>
          </w:divBdr>
        </w:div>
        <w:div w:id="28457977">
          <w:marLeft w:val="0"/>
          <w:marRight w:val="0"/>
          <w:marTop w:val="240"/>
          <w:marBottom w:val="0"/>
          <w:divBdr>
            <w:top w:val="none" w:sz="0" w:space="0" w:color="auto"/>
            <w:left w:val="none" w:sz="0" w:space="0" w:color="auto"/>
            <w:bottom w:val="none" w:sz="0" w:space="0" w:color="auto"/>
            <w:right w:val="none" w:sz="0" w:space="0" w:color="auto"/>
          </w:divBdr>
        </w:div>
        <w:div w:id="1744839547">
          <w:marLeft w:val="0"/>
          <w:marRight w:val="0"/>
          <w:marTop w:val="240"/>
          <w:marBottom w:val="0"/>
          <w:divBdr>
            <w:top w:val="none" w:sz="0" w:space="0" w:color="auto"/>
            <w:left w:val="none" w:sz="0" w:space="0" w:color="auto"/>
            <w:bottom w:val="none" w:sz="0" w:space="0" w:color="auto"/>
            <w:right w:val="none" w:sz="0" w:space="0" w:color="auto"/>
          </w:divBdr>
        </w:div>
        <w:div w:id="1144666674">
          <w:marLeft w:val="0"/>
          <w:marRight w:val="0"/>
          <w:marTop w:val="240"/>
          <w:marBottom w:val="0"/>
          <w:divBdr>
            <w:top w:val="none" w:sz="0" w:space="0" w:color="auto"/>
            <w:left w:val="none" w:sz="0" w:space="0" w:color="auto"/>
            <w:bottom w:val="none" w:sz="0" w:space="0" w:color="auto"/>
            <w:right w:val="none" w:sz="0" w:space="0" w:color="auto"/>
          </w:divBdr>
        </w:div>
        <w:div w:id="538518766">
          <w:marLeft w:val="0"/>
          <w:marRight w:val="0"/>
          <w:marTop w:val="240"/>
          <w:marBottom w:val="0"/>
          <w:divBdr>
            <w:top w:val="none" w:sz="0" w:space="0" w:color="auto"/>
            <w:left w:val="none" w:sz="0" w:space="0" w:color="auto"/>
            <w:bottom w:val="none" w:sz="0" w:space="0" w:color="auto"/>
            <w:right w:val="none" w:sz="0" w:space="0" w:color="auto"/>
          </w:divBdr>
        </w:div>
        <w:div w:id="1096363482">
          <w:marLeft w:val="0"/>
          <w:marRight w:val="0"/>
          <w:marTop w:val="240"/>
          <w:marBottom w:val="0"/>
          <w:divBdr>
            <w:top w:val="none" w:sz="0" w:space="0" w:color="auto"/>
            <w:left w:val="none" w:sz="0" w:space="0" w:color="auto"/>
            <w:bottom w:val="none" w:sz="0" w:space="0" w:color="auto"/>
            <w:right w:val="none" w:sz="0" w:space="0" w:color="auto"/>
          </w:divBdr>
        </w:div>
        <w:div w:id="172887175">
          <w:marLeft w:val="0"/>
          <w:marRight w:val="0"/>
          <w:marTop w:val="240"/>
          <w:marBottom w:val="0"/>
          <w:divBdr>
            <w:top w:val="none" w:sz="0" w:space="0" w:color="auto"/>
            <w:left w:val="none" w:sz="0" w:space="0" w:color="auto"/>
            <w:bottom w:val="none" w:sz="0" w:space="0" w:color="auto"/>
            <w:right w:val="none" w:sz="0" w:space="0" w:color="auto"/>
          </w:divBdr>
        </w:div>
        <w:div w:id="372389924">
          <w:marLeft w:val="0"/>
          <w:marRight w:val="0"/>
          <w:marTop w:val="240"/>
          <w:marBottom w:val="0"/>
          <w:divBdr>
            <w:top w:val="none" w:sz="0" w:space="0" w:color="auto"/>
            <w:left w:val="none" w:sz="0" w:space="0" w:color="auto"/>
            <w:bottom w:val="none" w:sz="0" w:space="0" w:color="auto"/>
            <w:right w:val="none" w:sz="0" w:space="0" w:color="auto"/>
          </w:divBdr>
        </w:div>
        <w:div w:id="1439980295">
          <w:marLeft w:val="0"/>
          <w:marRight w:val="0"/>
          <w:marTop w:val="240"/>
          <w:marBottom w:val="0"/>
          <w:divBdr>
            <w:top w:val="none" w:sz="0" w:space="0" w:color="auto"/>
            <w:left w:val="none" w:sz="0" w:space="0" w:color="auto"/>
            <w:bottom w:val="none" w:sz="0" w:space="0" w:color="auto"/>
            <w:right w:val="none" w:sz="0" w:space="0" w:color="auto"/>
          </w:divBdr>
        </w:div>
        <w:div w:id="1273779964">
          <w:marLeft w:val="0"/>
          <w:marRight w:val="0"/>
          <w:marTop w:val="240"/>
          <w:marBottom w:val="0"/>
          <w:divBdr>
            <w:top w:val="none" w:sz="0" w:space="0" w:color="auto"/>
            <w:left w:val="none" w:sz="0" w:space="0" w:color="auto"/>
            <w:bottom w:val="none" w:sz="0" w:space="0" w:color="auto"/>
            <w:right w:val="none" w:sz="0" w:space="0" w:color="auto"/>
          </w:divBdr>
        </w:div>
        <w:div w:id="817458389">
          <w:marLeft w:val="0"/>
          <w:marRight w:val="0"/>
          <w:marTop w:val="240"/>
          <w:marBottom w:val="0"/>
          <w:divBdr>
            <w:top w:val="none" w:sz="0" w:space="0" w:color="auto"/>
            <w:left w:val="none" w:sz="0" w:space="0" w:color="auto"/>
            <w:bottom w:val="none" w:sz="0" w:space="0" w:color="auto"/>
            <w:right w:val="none" w:sz="0" w:space="0" w:color="auto"/>
          </w:divBdr>
        </w:div>
        <w:div w:id="1410157703">
          <w:marLeft w:val="0"/>
          <w:marRight w:val="0"/>
          <w:marTop w:val="240"/>
          <w:marBottom w:val="0"/>
          <w:divBdr>
            <w:top w:val="none" w:sz="0" w:space="0" w:color="auto"/>
            <w:left w:val="none" w:sz="0" w:space="0" w:color="auto"/>
            <w:bottom w:val="none" w:sz="0" w:space="0" w:color="auto"/>
            <w:right w:val="none" w:sz="0" w:space="0" w:color="auto"/>
          </w:divBdr>
        </w:div>
        <w:div w:id="1756397566">
          <w:marLeft w:val="0"/>
          <w:marRight w:val="0"/>
          <w:marTop w:val="240"/>
          <w:marBottom w:val="0"/>
          <w:divBdr>
            <w:top w:val="none" w:sz="0" w:space="0" w:color="auto"/>
            <w:left w:val="none" w:sz="0" w:space="0" w:color="auto"/>
            <w:bottom w:val="none" w:sz="0" w:space="0" w:color="auto"/>
            <w:right w:val="none" w:sz="0" w:space="0" w:color="auto"/>
          </w:divBdr>
        </w:div>
        <w:div w:id="1918898935">
          <w:marLeft w:val="0"/>
          <w:marRight w:val="0"/>
          <w:marTop w:val="240"/>
          <w:marBottom w:val="0"/>
          <w:divBdr>
            <w:top w:val="none" w:sz="0" w:space="0" w:color="auto"/>
            <w:left w:val="none" w:sz="0" w:space="0" w:color="auto"/>
            <w:bottom w:val="none" w:sz="0" w:space="0" w:color="auto"/>
            <w:right w:val="none" w:sz="0" w:space="0" w:color="auto"/>
          </w:divBdr>
        </w:div>
        <w:div w:id="742917437">
          <w:marLeft w:val="0"/>
          <w:marRight w:val="0"/>
          <w:marTop w:val="240"/>
          <w:marBottom w:val="0"/>
          <w:divBdr>
            <w:top w:val="none" w:sz="0" w:space="0" w:color="auto"/>
            <w:left w:val="none" w:sz="0" w:space="0" w:color="auto"/>
            <w:bottom w:val="none" w:sz="0" w:space="0" w:color="auto"/>
            <w:right w:val="none" w:sz="0" w:space="0" w:color="auto"/>
          </w:divBdr>
        </w:div>
        <w:div w:id="2097629927">
          <w:marLeft w:val="0"/>
          <w:marRight w:val="0"/>
          <w:marTop w:val="240"/>
          <w:marBottom w:val="0"/>
          <w:divBdr>
            <w:top w:val="none" w:sz="0" w:space="0" w:color="auto"/>
            <w:left w:val="none" w:sz="0" w:space="0" w:color="auto"/>
            <w:bottom w:val="none" w:sz="0" w:space="0" w:color="auto"/>
            <w:right w:val="none" w:sz="0" w:space="0" w:color="auto"/>
          </w:divBdr>
        </w:div>
        <w:div w:id="518396499">
          <w:marLeft w:val="0"/>
          <w:marRight w:val="0"/>
          <w:marTop w:val="240"/>
          <w:marBottom w:val="0"/>
          <w:divBdr>
            <w:top w:val="none" w:sz="0" w:space="0" w:color="auto"/>
            <w:left w:val="none" w:sz="0" w:space="0" w:color="auto"/>
            <w:bottom w:val="none" w:sz="0" w:space="0" w:color="auto"/>
            <w:right w:val="none" w:sz="0" w:space="0" w:color="auto"/>
          </w:divBdr>
        </w:div>
        <w:div w:id="1614362038">
          <w:marLeft w:val="0"/>
          <w:marRight w:val="0"/>
          <w:marTop w:val="240"/>
          <w:marBottom w:val="0"/>
          <w:divBdr>
            <w:top w:val="none" w:sz="0" w:space="0" w:color="auto"/>
            <w:left w:val="none" w:sz="0" w:space="0" w:color="auto"/>
            <w:bottom w:val="none" w:sz="0" w:space="0" w:color="auto"/>
            <w:right w:val="none" w:sz="0" w:space="0" w:color="auto"/>
          </w:divBdr>
        </w:div>
        <w:div w:id="486165844">
          <w:marLeft w:val="0"/>
          <w:marRight w:val="0"/>
          <w:marTop w:val="240"/>
          <w:marBottom w:val="0"/>
          <w:divBdr>
            <w:top w:val="none" w:sz="0" w:space="0" w:color="auto"/>
            <w:left w:val="none" w:sz="0" w:space="0" w:color="auto"/>
            <w:bottom w:val="none" w:sz="0" w:space="0" w:color="auto"/>
            <w:right w:val="none" w:sz="0" w:space="0" w:color="auto"/>
          </w:divBdr>
        </w:div>
        <w:div w:id="563029950">
          <w:marLeft w:val="0"/>
          <w:marRight w:val="0"/>
          <w:marTop w:val="240"/>
          <w:marBottom w:val="0"/>
          <w:divBdr>
            <w:top w:val="none" w:sz="0" w:space="0" w:color="auto"/>
            <w:left w:val="none" w:sz="0" w:space="0" w:color="auto"/>
            <w:bottom w:val="none" w:sz="0" w:space="0" w:color="auto"/>
            <w:right w:val="none" w:sz="0" w:space="0" w:color="auto"/>
          </w:divBdr>
        </w:div>
        <w:div w:id="1051730404">
          <w:marLeft w:val="0"/>
          <w:marRight w:val="0"/>
          <w:marTop w:val="240"/>
          <w:marBottom w:val="0"/>
          <w:divBdr>
            <w:top w:val="none" w:sz="0" w:space="0" w:color="auto"/>
            <w:left w:val="none" w:sz="0" w:space="0" w:color="auto"/>
            <w:bottom w:val="none" w:sz="0" w:space="0" w:color="auto"/>
            <w:right w:val="none" w:sz="0" w:space="0" w:color="auto"/>
          </w:divBdr>
        </w:div>
        <w:div w:id="804197189">
          <w:marLeft w:val="0"/>
          <w:marRight w:val="0"/>
          <w:marTop w:val="240"/>
          <w:marBottom w:val="0"/>
          <w:divBdr>
            <w:top w:val="none" w:sz="0" w:space="0" w:color="auto"/>
            <w:left w:val="none" w:sz="0" w:space="0" w:color="auto"/>
            <w:bottom w:val="none" w:sz="0" w:space="0" w:color="auto"/>
            <w:right w:val="none" w:sz="0" w:space="0" w:color="auto"/>
          </w:divBdr>
        </w:div>
        <w:div w:id="1509635237">
          <w:marLeft w:val="0"/>
          <w:marRight w:val="0"/>
          <w:marTop w:val="240"/>
          <w:marBottom w:val="0"/>
          <w:divBdr>
            <w:top w:val="none" w:sz="0" w:space="0" w:color="auto"/>
            <w:left w:val="none" w:sz="0" w:space="0" w:color="auto"/>
            <w:bottom w:val="none" w:sz="0" w:space="0" w:color="auto"/>
            <w:right w:val="none" w:sz="0" w:space="0" w:color="auto"/>
          </w:divBdr>
        </w:div>
        <w:div w:id="1210188128">
          <w:marLeft w:val="0"/>
          <w:marRight w:val="0"/>
          <w:marTop w:val="240"/>
          <w:marBottom w:val="0"/>
          <w:divBdr>
            <w:top w:val="none" w:sz="0" w:space="0" w:color="auto"/>
            <w:left w:val="none" w:sz="0" w:space="0" w:color="auto"/>
            <w:bottom w:val="none" w:sz="0" w:space="0" w:color="auto"/>
            <w:right w:val="none" w:sz="0" w:space="0" w:color="auto"/>
          </w:divBdr>
        </w:div>
        <w:div w:id="1330211120">
          <w:marLeft w:val="0"/>
          <w:marRight w:val="0"/>
          <w:marTop w:val="240"/>
          <w:marBottom w:val="0"/>
          <w:divBdr>
            <w:top w:val="none" w:sz="0" w:space="0" w:color="auto"/>
            <w:left w:val="none" w:sz="0" w:space="0" w:color="auto"/>
            <w:bottom w:val="none" w:sz="0" w:space="0" w:color="auto"/>
            <w:right w:val="none" w:sz="0" w:space="0" w:color="auto"/>
          </w:divBdr>
        </w:div>
        <w:div w:id="182213777">
          <w:marLeft w:val="0"/>
          <w:marRight w:val="0"/>
          <w:marTop w:val="240"/>
          <w:marBottom w:val="0"/>
          <w:divBdr>
            <w:top w:val="none" w:sz="0" w:space="0" w:color="auto"/>
            <w:left w:val="none" w:sz="0" w:space="0" w:color="auto"/>
            <w:bottom w:val="none" w:sz="0" w:space="0" w:color="auto"/>
            <w:right w:val="none" w:sz="0" w:space="0" w:color="auto"/>
          </w:divBdr>
        </w:div>
        <w:div w:id="1499689110">
          <w:marLeft w:val="0"/>
          <w:marRight w:val="0"/>
          <w:marTop w:val="240"/>
          <w:marBottom w:val="0"/>
          <w:divBdr>
            <w:top w:val="none" w:sz="0" w:space="0" w:color="auto"/>
            <w:left w:val="none" w:sz="0" w:space="0" w:color="auto"/>
            <w:bottom w:val="none" w:sz="0" w:space="0" w:color="auto"/>
            <w:right w:val="none" w:sz="0" w:space="0" w:color="auto"/>
          </w:divBdr>
        </w:div>
        <w:div w:id="1307590290">
          <w:marLeft w:val="0"/>
          <w:marRight w:val="0"/>
          <w:marTop w:val="240"/>
          <w:marBottom w:val="0"/>
          <w:divBdr>
            <w:top w:val="none" w:sz="0" w:space="0" w:color="auto"/>
            <w:left w:val="none" w:sz="0" w:space="0" w:color="auto"/>
            <w:bottom w:val="none" w:sz="0" w:space="0" w:color="auto"/>
            <w:right w:val="none" w:sz="0" w:space="0" w:color="auto"/>
          </w:divBdr>
        </w:div>
        <w:div w:id="2031294342">
          <w:marLeft w:val="0"/>
          <w:marRight w:val="0"/>
          <w:marTop w:val="240"/>
          <w:marBottom w:val="0"/>
          <w:divBdr>
            <w:top w:val="none" w:sz="0" w:space="0" w:color="auto"/>
            <w:left w:val="none" w:sz="0" w:space="0" w:color="auto"/>
            <w:bottom w:val="none" w:sz="0" w:space="0" w:color="auto"/>
            <w:right w:val="none" w:sz="0" w:space="0" w:color="auto"/>
          </w:divBdr>
        </w:div>
        <w:div w:id="1838298634">
          <w:marLeft w:val="0"/>
          <w:marRight w:val="0"/>
          <w:marTop w:val="240"/>
          <w:marBottom w:val="0"/>
          <w:divBdr>
            <w:top w:val="none" w:sz="0" w:space="0" w:color="auto"/>
            <w:left w:val="none" w:sz="0" w:space="0" w:color="auto"/>
            <w:bottom w:val="none" w:sz="0" w:space="0" w:color="auto"/>
            <w:right w:val="none" w:sz="0" w:space="0" w:color="auto"/>
          </w:divBdr>
        </w:div>
        <w:div w:id="587664462">
          <w:marLeft w:val="0"/>
          <w:marRight w:val="0"/>
          <w:marTop w:val="240"/>
          <w:marBottom w:val="0"/>
          <w:divBdr>
            <w:top w:val="none" w:sz="0" w:space="0" w:color="auto"/>
            <w:left w:val="none" w:sz="0" w:space="0" w:color="auto"/>
            <w:bottom w:val="none" w:sz="0" w:space="0" w:color="auto"/>
            <w:right w:val="none" w:sz="0" w:space="0" w:color="auto"/>
          </w:divBdr>
        </w:div>
        <w:div w:id="644243344">
          <w:marLeft w:val="0"/>
          <w:marRight w:val="0"/>
          <w:marTop w:val="240"/>
          <w:marBottom w:val="0"/>
          <w:divBdr>
            <w:top w:val="none" w:sz="0" w:space="0" w:color="auto"/>
            <w:left w:val="none" w:sz="0" w:space="0" w:color="auto"/>
            <w:bottom w:val="none" w:sz="0" w:space="0" w:color="auto"/>
            <w:right w:val="none" w:sz="0" w:space="0" w:color="auto"/>
          </w:divBdr>
        </w:div>
        <w:div w:id="1163162018">
          <w:marLeft w:val="0"/>
          <w:marRight w:val="0"/>
          <w:marTop w:val="240"/>
          <w:marBottom w:val="0"/>
          <w:divBdr>
            <w:top w:val="none" w:sz="0" w:space="0" w:color="auto"/>
            <w:left w:val="none" w:sz="0" w:space="0" w:color="auto"/>
            <w:bottom w:val="none" w:sz="0" w:space="0" w:color="auto"/>
            <w:right w:val="none" w:sz="0" w:space="0" w:color="auto"/>
          </w:divBdr>
        </w:div>
        <w:div w:id="220287965">
          <w:marLeft w:val="0"/>
          <w:marRight w:val="0"/>
          <w:marTop w:val="240"/>
          <w:marBottom w:val="0"/>
          <w:divBdr>
            <w:top w:val="none" w:sz="0" w:space="0" w:color="auto"/>
            <w:left w:val="none" w:sz="0" w:space="0" w:color="auto"/>
            <w:bottom w:val="none" w:sz="0" w:space="0" w:color="auto"/>
            <w:right w:val="none" w:sz="0" w:space="0" w:color="auto"/>
          </w:divBdr>
        </w:div>
        <w:div w:id="1609391847">
          <w:marLeft w:val="0"/>
          <w:marRight w:val="0"/>
          <w:marTop w:val="240"/>
          <w:marBottom w:val="0"/>
          <w:divBdr>
            <w:top w:val="none" w:sz="0" w:space="0" w:color="auto"/>
            <w:left w:val="none" w:sz="0" w:space="0" w:color="auto"/>
            <w:bottom w:val="none" w:sz="0" w:space="0" w:color="auto"/>
            <w:right w:val="none" w:sz="0" w:space="0" w:color="auto"/>
          </w:divBdr>
        </w:div>
        <w:div w:id="1582984482">
          <w:marLeft w:val="0"/>
          <w:marRight w:val="0"/>
          <w:marTop w:val="240"/>
          <w:marBottom w:val="0"/>
          <w:divBdr>
            <w:top w:val="none" w:sz="0" w:space="0" w:color="auto"/>
            <w:left w:val="none" w:sz="0" w:space="0" w:color="auto"/>
            <w:bottom w:val="none" w:sz="0" w:space="0" w:color="auto"/>
            <w:right w:val="none" w:sz="0" w:space="0" w:color="auto"/>
          </w:divBdr>
        </w:div>
        <w:div w:id="1805073877">
          <w:marLeft w:val="0"/>
          <w:marRight w:val="0"/>
          <w:marTop w:val="240"/>
          <w:marBottom w:val="0"/>
          <w:divBdr>
            <w:top w:val="none" w:sz="0" w:space="0" w:color="auto"/>
            <w:left w:val="none" w:sz="0" w:space="0" w:color="auto"/>
            <w:bottom w:val="none" w:sz="0" w:space="0" w:color="auto"/>
            <w:right w:val="none" w:sz="0" w:space="0" w:color="auto"/>
          </w:divBdr>
        </w:div>
        <w:div w:id="840702089">
          <w:marLeft w:val="0"/>
          <w:marRight w:val="0"/>
          <w:marTop w:val="240"/>
          <w:marBottom w:val="0"/>
          <w:divBdr>
            <w:top w:val="none" w:sz="0" w:space="0" w:color="auto"/>
            <w:left w:val="none" w:sz="0" w:space="0" w:color="auto"/>
            <w:bottom w:val="none" w:sz="0" w:space="0" w:color="auto"/>
            <w:right w:val="none" w:sz="0" w:space="0" w:color="auto"/>
          </w:divBdr>
        </w:div>
        <w:div w:id="1576041034">
          <w:marLeft w:val="0"/>
          <w:marRight w:val="0"/>
          <w:marTop w:val="240"/>
          <w:marBottom w:val="0"/>
          <w:divBdr>
            <w:top w:val="none" w:sz="0" w:space="0" w:color="auto"/>
            <w:left w:val="none" w:sz="0" w:space="0" w:color="auto"/>
            <w:bottom w:val="none" w:sz="0" w:space="0" w:color="auto"/>
            <w:right w:val="none" w:sz="0" w:space="0" w:color="auto"/>
          </w:divBdr>
        </w:div>
        <w:div w:id="465976196">
          <w:marLeft w:val="0"/>
          <w:marRight w:val="0"/>
          <w:marTop w:val="240"/>
          <w:marBottom w:val="0"/>
          <w:divBdr>
            <w:top w:val="none" w:sz="0" w:space="0" w:color="auto"/>
            <w:left w:val="none" w:sz="0" w:space="0" w:color="auto"/>
            <w:bottom w:val="none" w:sz="0" w:space="0" w:color="auto"/>
            <w:right w:val="none" w:sz="0" w:space="0" w:color="auto"/>
          </w:divBdr>
        </w:div>
        <w:div w:id="1166630255">
          <w:marLeft w:val="0"/>
          <w:marRight w:val="0"/>
          <w:marTop w:val="240"/>
          <w:marBottom w:val="0"/>
          <w:divBdr>
            <w:top w:val="none" w:sz="0" w:space="0" w:color="auto"/>
            <w:left w:val="none" w:sz="0" w:space="0" w:color="auto"/>
            <w:bottom w:val="none" w:sz="0" w:space="0" w:color="auto"/>
            <w:right w:val="none" w:sz="0" w:space="0" w:color="auto"/>
          </w:divBdr>
        </w:div>
        <w:div w:id="2088769995">
          <w:marLeft w:val="0"/>
          <w:marRight w:val="0"/>
          <w:marTop w:val="240"/>
          <w:marBottom w:val="0"/>
          <w:divBdr>
            <w:top w:val="none" w:sz="0" w:space="0" w:color="auto"/>
            <w:left w:val="none" w:sz="0" w:space="0" w:color="auto"/>
            <w:bottom w:val="none" w:sz="0" w:space="0" w:color="auto"/>
            <w:right w:val="none" w:sz="0" w:space="0" w:color="auto"/>
          </w:divBdr>
        </w:div>
        <w:div w:id="2120679997">
          <w:marLeft w:val="0"/>
          <w:marRight w:val="0"/>
          <w:marTop w:val="240"/>
          <w:marBottom w:val="0"/>
          <w:divBdr>
            <w:top w:val="none" w:sz="0" w:space="0" w:color="auto"/>
            <w:left w:val="none" w:sz="0" w:space="0" w:color="auto"/>
            <w:bottom w:val="none" w:sz="0" w:space="0" w:color="auto"/>
            <w:right w:val="none" w:sz="0" w:space="0" w:color="auto"/>
          </w:divBdr>
        </w:div>
        <w:div w:id="1704359206">
          <w:marLeft w:val="0"/>
          <w:marRight w:val="0"/>
          <w:marTop w:val="240"/>
          <w:marBottom w:val="0"/>
          <w:divBdr>
            <w:top w:val="none" w:sz="0" w:space="0" w:color="auto"/>
            <w:left w:val="none" w:sz="0" w:space="0" w:color="auto"/>
            <w:bottom w:val="none" w:sz="0" w:space="0" w:color="auto"/>
            <w:right w:val="none" w:sz="0" w:space="0" w:color="auto"/>
          </w:divBdr>
        </w:div>
        <w:div w:id="1574197596">
          <w:marLeft w:val="0"/>
          <w:marRight w:val="0"/>
          <w:marTop w:val="240"/>
          <w:marBottom w:val="0"/>
          <w:divBdr>
            <w:top w:val="none" w:sz="0" w:space="0" w:color="auto"/>
            <w:left w:val="none" w:sz="0" w:space="0" w:color="auto"/>
            <w:bottom w:val="none" w:sz="0" w:space="0" w:color="auto"/>
            <w:right w:val="none" w:sz="0" w:space="0" w:color="auto"/>
          </w:divBdr>
        </w:div>
        <w:div w:id="784228783">
          <w:marLeft w:val="0"/>
          <w:marRight w:val="0"/>
          <w:marTop w:val="240"/>
          <w:marBottom w:val="0"/>
          <w:divBdr>
            <w:top w:val="none" w:sz="0" w:space="0" w:color="auto"/>
            <w:left w:val="none" w:sz="0" w:space="0" w:color="auto"/>
            <w:bottom w:val="none" w:sz="0" w:space="0" w:color="auto"/>
            <w:right w:val="none" w:sz="0" w:space="0" w:color="auto"/>
          </w:divBdr>
        </w:div>
        <w:div w:id="607660753">
          <w:marLeft w:val="0"/>
          <w:marRight w:val="0"/>
          <w:marTop w:val="240"/>
          <w:marBottom w:val="0"/>
          <w:divBdr>
            <w:top w:val="none" w:sz="0" w:space="0" w:color="auto"/>
            <w:left w:val="none" w:sz="0" w:space="0" w:color="auto"/>
            <w:bottom w:val="none" w:sz="0" w:space="0" w:color="auto"/>
            <w:right w:val="none" w:sz="0" w:space="0" w:color="auto"/>
          </w:divBdr>
        </w:div>
        <w:div w:id="914509661">
          <w:marLeft w:val="0"/>
          <w:marRight w:val="0"/>
          <w:marTop w:val="240"/>
          <w:marBottom w:val="0"/>
          <w:divBdr>
            <w:top w:val="none" w:sz="0" w:space="0" w:color="auto"/>
            <w:left w:val="none" w:sz="0" w:space="0" w:color="auto"/>
            <w:bottom w:val="none" w:sz="0" w:space="0" w:color="auto"/>
            <w:right w:val="none" w:sz="0" w:space="0" w:color="auto"/>
          </w:divBdr>
        </w:div>
        <w:div w:id="908885345">
          <w:marLeft w:val="0"/>
          <w:marRight w:val="0"/>
          <w:marTop w:val="240"/>
          <w:marBottom w:val="0"/>
          <w:divBdr>
            <w:top w:val="none" w:sz="0" w:space="0" w:color="auto"/>
            <w:left w:val="none" w:sz="0" w:space="0" w:color="auto"/>
            <w:bottom w:val="none" w:sz="0" w:space="0" w:color="auto"/>
            <w:right w:val="none" w:sz="0" w:space="0" w:color="auto"/>
          </w:divBdr>
        </w:div>
        <w:div w:id="799299440">
          <w:marLeft w:val="0"/>
          <w:marRight w:val="0"/>
          <w:marTop w:val="240"/>
          <w:marBottom w:val="0"/>
          <w:divBdr>
            <w:top w:val="none" w:sz="0" w:space="0" w:color="auto"/>
            <w:left w:val="none" w:sz="0" w:space="0" w:color="auto"/>
            <w:bottom w:val="none" w:sz="0" w:space="0" w:color="auto"/>
            <w:right w:val="none" w:sz="0" w:space="0" w:color="auto"/>
          </w:divBdr>
        </w:div>
        <w:div w:id="2032604071">
          <w:marLeft w:val="0"/>
          <w:marRight w:val="0"/>
          <w:marTop w:val="240"/>
          <w:marBottom w:val="0"/>
          <w:divBdr>
            <w:top w:val="none" w:sz="0" w:space="0" w:color="auto"/>
            <w:left w:val="none" w:sz="0" w:space="0" w:color="auto"/>
            <w:bottom w:val="none" w:sz="0" w:space="0" w:color="auto"/>
            <w:right w:val="none" w:sz="0" w:space="0" w:color="auto"/>
          </w:divBdr>
        </w:div>
        <w:div w:id="118648685">
          <w:marLeft w:val="0"/>
          <w:marRight w:val="0"/>
          <w:marTop w:val="240"/>
          <w:marBottom w:val="0"/>
          <w:divBdr>
            <w:top w:val="none" w:sz="0" w:space="0" w:color="auto"/>
            <w:left w:val="none" w:sz="0" w:space="0" w:color="auto"/>
            <w:bottom w:val="none" w:sz="0" w:space="0" w:color="auto"/>
            <w:right w:val="none" w:sz="0" w:space="0" w:color="auto"/>
          </w:divBdr>
        </w:div>
        <w:div w:id="1588885476">
          <w:marLeft w:val="0"/>
          <w:marRight w:val="0"/>
          <w:marTop w:val="240"/>
          <w:marBottom w:val="0"/>
          <w:divBdr>
            <w:top w:val="none" w:sz="0" w:space="0" w:color="auto"/>
            <w:left w:val="none" w:sz="0" w:space="0" w:color="auto"/>
            <w:bottom w:val="none" w:sz="0" w:space="0" w:color="auto"/>
            <w:right w:val="none" w:sz="0" w:space="0" w:color="auto"/>
          </w:divBdr>
        </w:div>
        <w:div w:id="82267043">
          <w:marLeft w:val="0"/>
          <w:marRight w:val="0"/>
          <w:marTop w:val="240"/>
          <w:marBottom w:val="0"/>
          <w:divBdr>
            <w:top w:val="none" w:sz="0" w:space="0" w:color="auto"/>
            <w:left w:val="none" w:sz="0" w:space="0" w:color="auto"/>
            <w:bottom w:val="none" w:sz="0" w:space="0" w:color="auto"/>
            <w:right w:val="none" w:sz="0" w:space="0" w:color="auto"/>
          </w:divBdr>
        </w:div>
        <w:div w:id="1249345416">
          <w:marLeft w:val="0"/>
          <w:marRight w:val="0"/>
          <w:marTop w:val="240"/>
          <w:marBottom w:val="0"/>
          <w:divBdr>
            <w:top w:val="none" w:sz="0" w:space="0" w:color="auto"/>
            <w:left w:val="none" w:sz="0" w:space="0" w:color="auto"/>
            <w:bottom w:val="none" w:sz="0" w:space="0" w:color="auto"/>
            <w:right w:val="none" w:sz="0" w:space="0" w:color="auto"/>
          </w:divBdr>
        </w:div>
        <w:div w:id="599723476">
          <w:marLeft w:val="0"/>
          <w:marRight w:val="0"/>
          <w:marTop w:val="240"/>
          <w:marBottom w:val="0"/>
          <w:divBdr>
            <w:top w:val="none" w:sz="0" w:space="0" w:color="auto"/>
            <w:left w:val="none" w:sz="0" w:space="0" w:color="auto"/>
            <w:bottom w:val="none" w:sz="0" w:space="0" w:color="auto"/>
            <w:right w:val="none" w:sz="0" w:space="0" w:color="auto"/>
          </w:divBdr>
        </w:div>
        <w:div w:id="464085594">
          <w:marLeft w:val="0"/>
          <w:marRight w:val="0"/>
          <w:marTop w:val="240"/>
          <w:marBottom w:val="0"/>
          <w:divBdr>
            <w:top w:val="none" w:sz="0" w:space="0" w:color="auto"/>
            <w:left w:val="none" w:sz="0" w:space="0" w:color="auto"/>
            <w:bottom w:val="none" w:sz="0" w:space="0" w:color="auto"/>
            <w:right w:val="none" w:sz="0" w:space="0" w:color="auto"/>
          </w:divBdr>
        </w:div>
        <w:div w:id="1166943301">
          <w:marLeft w:val="0"/>
          <w:marRight w:val="0"/>
          <w:marTop w:val="240"/>
          <w:marBottom w:val="0"/>
          <w:divBdr>
            <w:top w:val="none" w:sz="0" w:space="0" w:color="auto"/>
            <w:left w:val="none" w:sz="0" w:space="0" w:color="auto"/>
            <w:bottom w:val="none" w:sz="0" w:space="0" w:color="auto"/>
            <w:right w:val="none" w:sz="0" w:space="0" w:color="auto"/>
          </w:divBdr>
        </w:div>
        <w:div w:id="281233908">
          <w:marLeft w:val="0"/>
          <w:marRight w:val="0"/>
          <w:marTop w:val="240"/>
          <w:marBottom w:val="0"/>
          <w:divBdr>
            <w:top w:val="none" w:sz="0" w:space="0" w:color="auto"/>
            <w:left w:val="none" w:sz="0" w:space="0" w:color="auto"/>
            <w:bottom w:val="none" w:sz="0" w:space="0" w:color="auto"/>
            <w:right w:val="none" w:sz="0" w:space="0" w:color="auto"/>
          </w:divBdr>
        </w:div>
        <w:div w:id="616251544">
          <w:marLeft w:val="0"/>
          <w:marRight w:val="0"/>
          <w:marTop w:val="240"/>
          <w:marBottom w:val="0"/>
          <w:divBdr>
            <w:top w:val="none" w:sz="0" w:space="0" w:color="auto"/>
            <w:left w:val="none" w:sz="0" w:space="0" w:color="auto"/>
            <w:bottom w:val="none" w:sz="0" w:space="0" w:color="auto"/>
            <w:right w:val="none" w:sz="0" w:space="0" w:color="auto"/>
          </w:divBdr>
        </w:div>
        <w:div w:id="551236524">
          <w:marLeft w:val="0"/>
          <w:marRight w:val="0"/>
          <w:marTop w:val="240"/>
          <w:marBottom w:val="0"/>
          <w:divBdr>
            <w:top w:val="none" w:sz="0" w:space="0" w:color="auto"/>
            <w:left w:val="none" w:sz="0" w:space="0" w:color="auto"/>
            <w:bottom w:val="none" w:sz="0" w:space="0" w:color="auto"/>
            <w:right w:val="none" w:sz="0" w:space="0" w:color="auto"/>
          </w:divBdr>
        </w:div>
        <w:div w:id="1940864629">
          <w:marLeft w:val="0"/>
          <w:marRight w:val="0"/>
          <w:marTop w:val="240"/>
          <w:marBottom w:val="0"/>
          <w:divBdr>
            <w:top w:val="none" w:sz="0" w:space="0" w:color="auto"/>
            <w:left w:val="none" w:sz="0" w:space="0" w:color="auto"/>
            <w:bottom w:val="none" w:sz="0" w:space="0" w:color="auto"/>
            <w:right w:val="none" w:sz="0" w:space="0" w:color="auto"/>
          </w:divBdr>
        </w:div>
        <w:div w:id="973945217">
          <w:marLeft w:val="0"/>
          <w:marRight w:val="0"/>
          <w:marTop w:val="240"/>
          <w:marBottom w:val="0"/>
          <w:divBdr>
            <w:top w:val="none" w:sz="0" w:space="0" w:color="auto"/>
            <w:left w:val="none" w:sz="0" w:space="0" w:color="auto"/>
            <w:bottom w:val="none" w:sz="0" w:space="0" w:color="auto"/>
            <w:right w:val="none" w:sz="0" w:space="0" w:color="auto"/>
          </w:divBdr>
        </w:div>
        <w:div w:id="347102997">
          <w:marLeft w:val="0"/>
          <w:marRight w:val="0"/>
          <w:marTop w:val="240"/>
          <w:marBottom w:val="0"/>
          <w:divBdr>
            <w:top w:val="none" w:sz="0" w:space="0" w:color="auto"/>
            <w:left w:val="none" w:sz="0" w:space="0" w:color="auto"/>
            <w:bottom w:val="none" w:sz="0" w:space="0" w:color="auto"/>
            <w:right w:val="none" w:sz="0" w:space="0" w:color="auto"/>
          </w:divBdr>
        </w:div>
        <w:div w:id="1588148907">
          <w:marLeft w:val="0"/>
          <w:marRight w:val="0"/>
          <w:marTop w:val="240"/>
          <w:marBottom w:val="0"/>
          <w:divBdr>
            <w:top w:val="none" w:sz="0" w:space="0" w:color="auto"/>
            <w:left w:val="none" w:sz="0" w:space="0" w:color="auto"/>
            <w:bottom w:val="none" w:sz="0" w:space="0" w:color="auto"/>
            <w:right w:val="none" w:sz="0" w:space="0" w:color="auto"/>
          </w:divBdr>
        </w:div>
        <w:div w:id="1258366379">
          <w:marLeft w:val="0"/>
          <w:marRight w:val="0"/>
          <w:marTop w:val="240"/>
          <w:marBottom w:val="0"/>
          <w:divBdr>
            <w:top w:val="none" w:sz="0" w:space="0" w:color="auto"/>
            <w:left w:val="none" w:sz="0" w:space="0" w:color="auto"/>
            <w:bottom w:val="none" w:sz="0" w:space="0" w:color="auto"/>
            <w:right w:val="none" w:sz="0" w:space="0" w:color="auto"/>
          </w:divBdr>
        </w:div>
        <w:div w:id="814562928">
          <w:marLeft w:val="0"/>
          <w:marRight w:val="0"/>
          <w:marTop w:val="240"/>
          <w:marBottom w:val="0"/>
          <w:divBdr>
            <w:top w:val="none" w:sz="0" w:space="0" w:color="auto"/>
            <w:left w:val="none" w:sz="0" w:space="0" w:color="auto"/>
            <w:bottom w:val="none" w:sz="0" w:space="0" w:color="auto"/>
            <w:right w:val="none" w:sz="0" w:space="0" w:color="auto"/>
          </w:divBdr>
        </w:div>
        <w:div w:id="1744912527">
          <w:marLeft w:val="0"/>
          <w:marRight w:val="0"/>
          <w:marTop w:val="240"/>
          <w:marBottom w:val="0"/>
          <w:divBdr>
            <w:top w:val="none" w:sz="0" w:space="0" w:color="auto"/>
            <w:left w:val="none" w:sz="0" w:space="0" w:color="auto"/>
            <w:bottom w:val="none" w:sz="0" w:space="0" w:color="auto"/>
            <w:right w:val="none" w:sz="0" w:space="0" w:color="auto"/>
          </w:divBdr>
        </w:div>
        <w:div w:id="1368750085">
          <w:marLeft w:val="0"/>
          <w:marRight w:val="0"/>
          <w:marTop w:val="240"/>
          <w:marBottom w:val="0"/>
          <w:divBdr>
            <w:top w:val="none" w:sz="0" w:space="0" w:color="auto"/>
            <w:left w:val="none" w:sz="0" w:space="0" w:color="auto"/>
            <w:bottom w:val="none" w:sz="0" w:space="0" w:color="auto"/>
            <w:right w:val="none" w:sz="0" w:space="0" w:color="auto"/>
          </w:divBdr>
        </w:div>
        <w:div w:id="325717745">
          <w:marLeft w:val="0"/>
          <w:marRight w:val="0"/>
          <w:marTop w:val="240"/>
          <w:marBottom w:val="0"/>
          <w:divBdr>
            <w:top w:val="none" w:sz="0" w:space="0" w:color="auto"/>
            <w:left w:val="none" w:sz="0" w:space="0" w:color="auto"/>
            <w:bottom w:val="none" w:sz="0" w:space="0" w:color="auto"/>
            <w:right w:val="none" w:sz="0" w:space="0" w:color="auto"/>
          </w:divBdr>
        </w:div>
        <w:div w:id="1295065261">
          <w:marLeft w:val="0"/>
          <w:marRight w:val="0"/>
          <w:marTop w:val="240"/>
          <w:marBottom w:val="0"/>
          <w:divBdr>
            <w:top w:val="none" w:sz="0" w:space="0" w:color="auto"/>
            <w:left w:val="none" w:sz="0" w:space="0" w:color="auto"/>
            <w:bottom w:val="none" w:sz="0" w:space="0" w:color="auto"/>
            <w:right w:val="none" w:sz="0" w:space="0" w:color="auto"/>
          </w:divBdr>
        </w:div>
        <w:div w:id="473453029">
          <w:marLeft w:val="0"/>
          <w:marRight w:val="0"/>
          <w:marTop w:val="240"/>
          <w:marBottom w:val="0"/>
          <w:divBdr>
            <w:top w:val="none" w:sz="0" w:space="0" w:color="auto"/>
            <w:left w:val="none" w:sz="0" w:space="0" w:color="auto"/>
            <w:bottom w:val="none" w:sz="0" w:space="0" w:color="auto"/>
            <w:right w:val="none" w:sz="0" w:space="0" w:color="auto"/>
          </w:divBdr>
        </w:div>
        <w:div w:id="1324580471">
          <w:marLeft w:val="0"/>
          <w:marRight w:val="0"/>
          <w:marTop w:val="240"/>
          <w:marBottom w:val="0"/>
          <w:divBdr>
            <w:top w:val="none" w:sz="0" w:space="0" w:color="auto"/>
            <w:left w:val="none" w:sz="0" w:space="0" w:color="auto"/>
            <w:bottom w:val="none" w:sz="0" w:space="0" w:color="auto"/>
            <w:right w:val="none" w:sz="0" w:space="0" w:color="auto"/>
          </w:divBdr>
        </w:div>
        <w:div w:id="1492864000">
          <w:marLeft w:val="0"/>
          <w:marRight w:val="0"/>
          <w:marTop w:val="240"/>
          <w:marBottom w:val="0"/>
          <w:divBdr>
            <w:top w:val="none" w:sz="0" w:space="0" w:color="auto"/>
            <w:left w:val="none" w:sz="0" w:space="0" w:color="auto"/>
            <w:bottom w:val="none" w:sz="0" w:space="0" w:color="auto"/>
            <w:right w:val="none" w:sz="0" w:space="0" w:color="auto"/>
          </w:divBdr>
        </w:div>
        <w:div w:id="906109924">
          <w:marLeft w:val="0"/>
          <w:marRight w:val="0"/>
          <w:marTop w:val="240"/>
          <w:marBottom w:val="0"/>
          <w:divBdr>
            <w:top w:val="none" w:sz="0" w:space="0" w:color="auto"/>
            <w:left w:val="none" w:sz="0" w:space="0" w:color="auto"/>
            <w:bottom w:val="none" w:sz="0" w:space="0" w:color="auto"/>
            <w:right w:val="none" w:sz="0" w:space="0" w:color="auto"/>
          </w:divBdr>
        </w:div>
        <w:div w:id="91633867">
          <w:marLeft w:val="0"/>
          <w:marRight w:val="0"/>
          <w:marTop w:val="240"/>
          <w:marBottom w:val="0"/>
          <w:divBdr>
            <w:top w:val="none" w:sz="0" w:space="0" w:color="auto"/>
            <w:left w:val="none" w:sz="0" w:space="0" w:color="auto"/>
            <w:bottom w:val="none" w:sz="0" w:space="0" w:color="auto"/>
            <w:right w:val="none" w:sz="0" w:space="0" w:color="auto"/>
          </w:divBdr>
        </w:div>
        <w:div w:id="1675374411">
          <w:marLeft w:val="0"/>
          <w:marRight w:val="0"/>
          <w:marTop w:val="240"/>
          <w:marBottom w:val="0"/>
          <w:divBdr>
            <w:top w:val="none" w:sz="0" w:space="0" w:color="auto"/>
            <w:left w:val="none" w:sz="0" w:space="0" w:color="auto"/>
            <w:bottom w:val="none" w:sz="0" w:space="0" w:color="auto"/>
            <w:right w:val="none" w:sz="0" w:space="0" w:color="auto"/>
          </w:divBdr>
        </w:div>
        <w:div w:id="1587029505">
          <w:marLeft w:val="0"/>
          <w:marRight w:val="0"/>
          <w:marTop w:val="240"/>
          <w:marBottom w:val="0"/>
          <w:divBdr>
            <w:top w:val="none" w:sz="0" w:space="0" w:color="auto"/>
            <w:left w:val="none" w:sz="0" w:space="0" w:color="auto"/>
            <w:bottom w:val="none" w:sz="0" w:space="0" w:color="auto"/>
            <w:right w:val="none" w:sz="0" w:space="0" w:color="auto"/>
          </w:divBdr>
        </w:div>
        <w:div w:id="2140147151">
          <w:marLeft w:val="0"/>
          <w:marRight w:val="0"/>
          <w:marTop w:val="240"/>
          <w:marBottom w:val="0"/>
          <w:divBdr>
            <w:top w:val="none" w:sz="0" w:space="0" w:color="auto"/>
            <w:left w:val="none" w:sz="0" w:space="0" w:color="auto"/>
            <w:bottom w:val="none" w:sz="0" w:space="0" w:color="auto"/>
            <w:right w:val="none" w:sz="0" w:space="0" w:color="auto"/>
          </w:divBdr>
        </w:div>
        <w:div w:id="951863979">
          <w:marLeft w:val="0"/>
          <w:marRight w:val="0"/>
          <w:marTop w:val="240"/>
          <w:marBottom w:val="0"/>
          <w:divBdr>
            <w:top w:val="none" w:sz="0" w:space="0" w:color="auto"/>
            <w:left w:val="none" w:sz="0" w:space="0" w:color="auto"/>
            <w:bottom w:val="none" w:sz="0" w:space="0" w:color="auto"/>
            <w:right w:val="none" w:sz="0" w:space="0" w:color="auto"/>
          </w:divBdr>
        </w:div>
        <w:div w:id="231277085">
          <w:marLeft w:val="0"/>
          <w:marRight w:val="0"/>
          <w:marTop w:val="240"/>
          <w:marBottom w:val="0"/>
          <w:divBdr>
            <w:top w:val="none" w:sz="0" w:space="0" w:color="auto"/>
            <w:left w:val="none" w:sz="0" w:space="0" w:color="auto"/>
            <w:bottom w:val="none" w:sz="0" w:space="0" w:color="auto"/>
            <w:right w:val="none" w:sz="0" w:space="0" w:color="auto"/>
          </w:divBdr>
        </w:div>
        <w:div w:id="205990728">
          <w:marLeft w:val="0"/>
          <w:marRight w:val="0"/>
          <w:marTop w:val="240"/>
          <w:marBottom w:val="0"/>
          <w:divBdr>
            <w:top w:val="none" w:sz="0" w:space="0" w:color="auto"/>
            <w:left w:val="none" w:sz="0" w:space="0" w:color="auto"/>
            <w:bottom w:val="none" w:sz="0" w:space="0" w:color="auto"/>
            <w:right w:val="none" w:sz="0" w:space="0" w:color="auto"/>
          </w:divBdr>
        </w:div>
        <w:div w:id="2015567157">
          <w:marLeft w:val="0"/>
          <w:marRight w:val="0"/>
          <w:marTop w:val="240"/>
          <w:marBottom w:val="0"/>
          <w:divBdr>
            <w:top w:val="none" w:sz="0" w:space="0" w:color="auto"/>
            <w:left w:val="none" w:sz="0" w:space="0" w:color="auto"/>
            <w:bottom w:val="none" w:sz="0" w:space="0" w:color="auto"/>
            <w:right w:val="none" w:sz="0" w:space="0" w:color="auto"/>
          </w:divBdr>
        </w:div>
        <w:div w:id="2021933086">
          <w:marLeft w:val="0"/>
          <w:marRight w:val="0"/>
          <w:marTop w:val="240"/>
          <w:marBottom w:val="0"/>
          <w:divBdr>
            <w:top w:val="none" w:sz="0" w:space="0" w:color="auto"/>
            <w:left w:val="none" w:sz="0" w:space="0" w:color="auto"/>
            <w:bottom w:val="none" w:sz="0" w:space="0" w:color="auto"/>
            <w:right w:val="none" w:sz="0" w:space="0" w:color="auto"/>
          </w:divBdr>
        </w:div>
        <w:div w:id="1566256995">
          <w:marLeft w:val="0"/>
          <w:marRight w:val="0"/>
          <w:marTop w:val="240"/>
          <w:marBottom w:val="0"/>
          <w:divBdr>
            <w:top w:val="none" w:sz="0" w:space="0" w:color="auto"/>
            <w:left w:val="none" w:sz="0" w:space="0" w:color="auto"/>
            <w:bottom w:val="none" w:sz="0" w:space="0" w:color="auto"/>
            <w:right w:val="none" w:sz="0" w:space="0" w:color="auto"/>
          </w:divBdr>
        </w:div>
        <w:div w:id="217207275">
          <w:marLeft w:val="0"/>
          <w:marRight w:val="0"/>
          <w:marTop w:val="240"/>
          <w:marBottom w:val="0"/>
          <w:divBdr>
            <w:top w:val="none" w:sz="0" w:space="0" w:color="auto"/>
            <w:left w:val="none" w:sz="0" w:space="0" w:color="auto"/>
            <w:bottom w:val="none" w:sz="0" w:space="0" w:color="auto"/>
            <w:right w:val="none" w:sz="0" w:space="0" w:color="auto"/>
          </w:divBdr>
        </w:div>
        <w:div w:id="1195849558">
          <w:marLeft w:val="0"/>
          <w:marRight w:val="0"/>
          <w:marTop w:val="240"/>
          <w:marBottom w:val="0"/>
          <w:divBdr>
            <w:top w:val="none" w:sz="0" w:space="0" w:color="auto"/>
            <w:left w:val="none" w:sz="0" w:space="0" w:color="auto"/>
            <w:bottom w:val="none" w:sz="0" w:space="0" w:color="auto"/>
            <w:right w:val="none" w:sz="0" w:space="0" w:color="auto"/>
          </w:divBdr>
        </w:div>
        <w:div w:id="1770807668">
          <w:marLeft w:val="0"/>
          <w:marRight w:val="0"/>
          <w:marTop w:val="240"/>
          <w:marBottom w:val="0"/>
          <w:divBdr>
            <w:top w:val="none" w:sz="0" w:space="0" w:color="auto"/>
            <w:left w:val="none" w:sz="0" w:space="0" w:color="auto"/>
            <w:bottom w:val="none" w:sz="0" w:space="0" w:color="auto"/>
            <w:right w:val="none" w:sz="0" w:space="0" w:color="auto"/>
          </w:divBdr>
        </w:div>
        <w:div w:id="1050811727">
          <w:marLeft w:val="0"/>
          <w:marRight w:val="0"/>
          <w:marTop w:val="240"/>
          <w:marBottom w:val="0"/>
          <w:divBdr>
            <w:top w:val="none" w:sz="0" w:space="0" w:color="auto"/>
            <w:left w:val="none" w:sz="0" w:space="0" w:color="auto"/>
            <w:bottom w:val="none" w:sz="0" w:space="0" w:color="auto"/>
            <w:right w:val="none" w:sz="0" w:space="0" w:color="auto"/>
          </w:divBdr>
        </w:div>
        <w:div w:id="1578902006">
          <w:marLeft w:val="0"/>
          <w:marRight w:val="0"/>
          <w:marTop w:val="240"/>
          <w:marBottom w:val="0"/>
          <w:divBdr>
            <w:top w:val="none" w:sz="0" w:space="0" w:color="auto"/>
            <w:left w:val="none" w:sz="0" w:space="0" w:color="auto"/>
            <w:bottom w:val="none" w:sz="0" w:space="0" w:color="auto"/>
            <w:right w:val="none" w:sz="0" w:space="0" w:color="auto"/>
          </w:divBdr>
        </w:div>
        <w:div w:id="1813983474">
          <w:marLeft w:val="0"/>
          <w:marRight w:val="0"/>
          <w:marTop w:val="240"/>
          <w:marBottom w:val="0"/>
          <w:divBdr>
            <w:top w:val="none" w:sz="0" w:space="0" w:color="auto"/>
            <w:left w:val="none" w:sz="0" w:space="0" w:color="auto"/>
            <w:bottom w:val="none" w:sz="0" w:space="0" w:color="auto"/>
            <w:right w:val="none" w:sz="0" w:space="0" w:color="auto"/>
          </w:divBdr>
        </w:div>
        <w:div w:id="1397970905">
          <w:marLeft w:val="0"/>
          <w:marRight w:val="0"/>
          <w:marTop w:val="240"/>
          <w:marBottom w:val="0"/>
          <w:divBdr>
            <w:top w:val="none" w:sz="0" w:space="0" w:color="auto"/>
            <w:left w:val="none" w:sz="0" w:space="0" w:color="auto"/>
            <w:bottom w:val="none" w:sz="0" w:space="0" w:color="auto"/>
            <w:right w:val="none" w:sz="0" w:space="0" w:color="auto"/>
          </w:divBdr>
        </w:div>
        <w:div w:id="1121995598">
          <w:marLeft w:val="0"/>
          <w:marRight w:val="0"/>
          <w:marTop w:val="240"/>
          <w:marBottom w:val="0"/>
          <w:divBdr>
            <w:top w:val="none" w:sz="0" w:space="0" w:color="auto"/>
            <w:left w:val="none" w:sz="0" w:space="0" w:color="auto"/>
            <w:bottom w:val="none" w:sz="0" w:space="0" w:color="auto"/>
            <w:right w:val="none" w:sz="0" w:space="0" w:color="auto"/>
          </w:divBdr>
        </w:div>
        <w:div w:id="56635154">
          <w:marLeft w:val="0"/>
          <w:marRight w:val="0"/>
          <w:marTop w:val="240"/>
          <w:marBottom w:val="0"/>
          <w:divBdr>
            <w:top w:val="none" w:sz="0" w:space="0" w:color="auto"/>
            <w:left w:val="none" w:sz="0" w:space="0" w:color="auto"/>
            <w:bottom w:val="none" w:sz="0" w:space="0" w:color="auto"/>
            <w:right w:val="none" w:sz="0" w:space="0" w:color="auto"/>
          </w:divBdr>
        </w:div>
        <w:div w:id="1361929932">
          <w:marLeft w:val="0"/>
          <w:marRight w:val="0"/>
          <w:marTop w:val="240"/>
          <w:marBottom w:val="0"/>
          <w:divBdr>
            <w:top w:val="none" w:sz="0" w:space="0" w:color="auto"/>
            <w:left w:val="none" w:sz="0" w:space="0" w:color="auto"/>
            <w:bottom w:val="none" w:sz="0" w:space="0" w:color="auto"/>
            <w:right w:val="none" w:sz="0" w:space="0" w:color="auto"/>
          </w:divBdr>
        </w:div>
        <w:div w:id="1431855590">
          <w:marLeft w:val="0"/>
          <w:marRight w:val="0"/>
          <w:marTop w:val="240"/>
          <w:marBottom w:val="0"/>
          <w:divBdr>
            <w:top w:val="none" w:sz="0" w:space="0" w:color="auto"/>
            <w:left w:val="none" w:sz="0" w:space="0" w:color="auto"/>
            <w:bottom w:val="none" w:sz="0" w:space="0" w:color="auto"/>
            <w:right w:val="none" w:sz="0" w:space="0" w:color="auto"/>
          </w:divBdr>
        </w:div>
        <w:div w:id="1555701743">
          <w:marLeft w:val="0"/>
          <w:marRight w:val="0"/>
          <w:marTop w:val="240"/>
          <w:marBottom w:val="0"/>
          <w:divBdr>
            <w:top w:val="none" w:sz="0" w:space="0" w:color="auto"/>
            <w:left w:val="none" w:sz="0" w:space="0" w:color="auto"/>
            <w:bottom w:val="none" w:sz="0" w:space="0" w:color="auto"/>
            <w:right w:val="none" w:sz="0" w:space="0" w:color="auto"/>
          </w:divBdr>
        </w:div>
        <w:div w:id="571476796">
          <w:marLeft w:val="0"/>
          <w:marRight w:val="0"/>
          <w:marTop w:val="240"/>
          <w:marBottom w:val="0"/>
          <w:divBdr>
            <w:top w:val="none" w:sz="0" w:space="0" w:color="auto"/>
            <w:left w:val="none" w:sz="0" w:space="0" w:color="auto"/>
            <w:bottom w:val="none" w:sz="0" w:space="0" w:color="auto"/>
            <w:right w:val="none" w:sz="0" w:space="0" w:color="auto"/>
          </w:divBdr>
        </w:div>
        <w:div w:id="207841771">
          <w:marLeft w:val="0"/>
          <w:marRight w:val="0"/>
          <w:marTop w:val="240"/>
          <w:marBottom w:val="0"/>
          <w:divBdr>
            <w:top w:val="none" w:sz="0" w:space="0" w:color="auto"/>
            <w:left w:val="none" w:sz="0" w:space="0" w:color="auto"/>
            <w:bottom w:val="none" w:sz="0" w:space="0" w:color="auto"/>
            <w:right w:val="none" w:sz="0" w:space="0" w:color="auto"/>
          </w:divBdr>
        </w:div>
        <w:div w:id="2088989589">
          <w:marLeft w:val="0"/>
          <w:marRight w:val="0"/>
          <w:marTop w:val="240"/>
          <w:marBottom w:val="0"/>
          <w:divBdr>
            <w:top w:val="none" w:sz="0" w:space="0" w:color="auto"/>
            <w:left w:val="none" w:sz="0" w:space="0" w:color="auto"/>
            <w:bottom w:val="none" w:sz="0" w:space="0" w:color="auto"/>
            <w:right w:val="none" w:sz="0" w:space="0" w:color="auto"/>
          </w:divBdr>
        </w:div>
        <w:div w:id="1043477204">
          <w:marLeft w:val="0"/>
          <w:marRight w:val="0"/>
          <w:marTop w:val="240"/>
          <w:marBottom w:val="0"/>
          <w:divBdr>
            <w:top w:val="none" w:sz="0" w:space="0" w:color="auto"/>
            <w:left w:val="none" w:sz="0" w:space="0" w:color="auto"/>
            <w:bottom w:val="none" w:sz="0" w:space="0" w:color="auto"/>
            <w:right w:val="none" w:sz="0" w:space="0" w:color="auto"/>
          </w:divBdr>
        </w:div>
        <w:div w:id="161362017">
          <w:marLeft w:val="0"/>
          <w:marRight w:val="0"/>
          <w:marTop w:val="240"/>
          <w:marBottom w:val="0"/>
          <w:divBdr>
            <w:top w:val="none" w:sz="0" w:space="0" w:color="auto"/>
            <w:left w:val="none" w:sz="0" w:space="0" w:color="auto"/>
            <w:bottom w:val="none" w:sz="0" w:space="0" w:color="auto"/>
            <w:right w:val="none" w:sz="0" w:space="0" w:color="auto"/>
          </w:divBdr>
        </w:div>
        <w:div w:id="118884690">
          <w:marLeft w:val="0"/>
          <w:marRight w:val="0"/>
          <w:marTop w:val="240"/>
          <w:marBottom w:val="0"/>
          <w:divBdr>
            <w:top w:val="none" w:sz="0" w:space="0" w:color="auto"/>
            <w:left w:val="none" w:sz="0" w:space="0" w:color="auto"/>
            <w:bottom w:val="none" w:sz="0" w:space="0" w:color="auto"/>
            <w:right w:val="none" w:sz="0" w:space="0" w:color="auto"/>
          </w:divBdr>
        </w:div>
        <w:div w:id="254557518">
          <w:marLeft w:val="0"/>
          <w:marRight w:val="0"/>
          <w:marTop w:val="240"/>
          <w:marBottom w:val="0"/>
          <w:divBdr>
            <w:top w:val="none" w:sz="0" w:space="0" w:color="auto"/>
            <w:left w:val="none" w:sz="0" w:space="0" w:color="auto"/>
            <w:bottom w:val="none" w:sz="0" w:space="0" w:color="auto"/>
            <w:right w:val="none" w:sz="0" w:space="0" w:color="auto"/>
          </w:divBdr>
        </w:div>
        <w:div w:id="1670060791">
          <w:marLeft w:val="0"/>
          <w:marRight w:val="0"/>
          <w:marTop w:val="240"/>
          <w:marBottom w:val="0"/>
          <w:divBdr>
            <w:top w:val="none" w:sz="0" w:space="0" w:color="auto"/>
            <w:left w:val="none" w:sz="0" w:space="0" w:color="auto"/>
            <w:bottom w:val="none" w:sz="0" w:space="0" w:color="auto"/>
            <w:right w:val="none" w:sz="0" w:space="0" w:color="auto"/>
          </w:divBdr>
        </w:div>
        <w:div w:id="359627776">
          <w:marLeft w:val="0"/>
          <w:marRight w:val="0"/>
          <w:marTop w:val="240"/>
          <w:marBottom w:val="0"/>
          <w:divBdr>
            <w:top w:val="none" w:sz="0" w:space="0" w:color="auto"/>
            <w:left w:val="none" w:sz="0" w:space="0" w:color="auto"/>
            <w:bottom w:val="none" w:sz="0" w:space="0" w:color="auto"/>
            <w:right w:val="none" w:sz="0" w:space="0" w:color="auto"/>
          </w:divBdr>
        </w:div>
        <w:div w:id="1134324446">
          <w:marLeft w:val="0"/>
          <w:marRight w:val="0"/>
          <w:marTop w:val="240"/>
          <w:marBottom w:val="0"/>
          <w:divBdr>
            <w:top w:val="none" w:sz="0" w:space="0" w:color="auto"/>
            <w:left w:val="none" w:sz="0" w:space="0" w:color="auto"/>
            <w:bottom w:val="none" w:sz="0" w:space="0" w:color="auto"/>
            <w:right w:val="none" w:sz="0" w:space="0" w:color="auto"/>
          </w:divBdr>
        </w:div>
        <w:div w:id="2057268112">
          <w:marLeft w:val="0"/>
          <w:marRight w:val="0"/>
          <w:marTop w:val="240"/>
          <w:marBottom w:val="0"/>
          <w:divBdr>
            <w:top w:val="none" w:sz="0" w:space="0" w:color="auto"/>
            <w:left w:val="none" w:sz="0" w:space="0" w:color="auto"/>
            <w:bottom w:val="none" w:sz="0" w:space="0" w:color="auto"/>
            <w:right w:val="none" w:sz="0" w:space="0" w:color="auto"/>
          </w:divBdr>
        </w:div>
        <w:div w:id="540172356">
          <w:marLeft w:val="0"/>
          <w:marRight w:val="0"/>
          <w:marTop w:val="240"/>
          <w:marBottom w:val="0"/>
          <w:divBdr>
            <w:top w:val="none" w:sz="0" w:space="0" w:color="auto"/>
            <w:left w:val="none" w:sz="0" w:space="0" w:color="auto"/>
            <w:bottom w:val="none" w:sz="0" w:space="0" w:color="auto"/>
            <w:right w:val="none" w:sz="0" w:space="0" w:color="auto"/>
          </w:divBdr>
        </w:div>
        <w:div w:id="1176502486">
          <w:marLeft w:val="0"/>
          <w:marRight w:val="0"/>
          <w:marTop w:val="240"/>
          <w:marBottom w:val="0"/>
          <w:divBdr>
            <w:top w:val="none" w:sz="0" w:space="0" w:color="auto"/>
            <w:left w:val="none" w:sz="0" w:space="0" w:color="auto"/>
            <w:bottom w:val="none" w:sz="0" w:space="0" w:color="auto"/>
            <w:right w:val="none" w:sz="0" w:space="0" w:color="auto"/>
          </w:divBdr>
        </w:div>
        <w:div w:id="466237710">
          <w:marLeft w:val="0"/>
          <w:marRight w:val="0"/>
          <w:marTop w:val="240"/>
          <w:marBottom w:val="0"/>
          <w:divBdr>
            <w:top w:val="none" w:sz="0" w:space="0" w:color="auto"/>
            <w:left w:val="none" w:sz="0" w:space="0" w:color="auto"/>
            <w:bottom w:val="none" w:sz="0" w:space="0" w:color="auto"/>
            <w:right w:val="none" w:sz="0" w:space="0" w:color="auto"/>
          </w:divBdr>
        </w:div>
        <w:div w:id="1965034938">
          <w:marLeft w:val="0"/>
          <w:marRight w:val="0"/>
          <w:marTop w:val="240"/>
          <w:marBottom w:val="0"/>
          <w:divBdr>
            <w:top w:val="none" w:sz="0" w:space="0" w:color="auto"/>
            <w:left w:val="none" w:sz="0" w:space="0" w:color="auto"/>
            <w:bottom w:val="none" w:sz="0" w:space="0" w:color="auto"/>
            <w:right w:val="none" w:sz="0" w:space="0" w:color="auto"/>
          </w:divBdr>
        </w:div>
        <w:div w:id="710762343">
          <w:marLeft w:val="0"/>
          <w:marRight w:val="0"/>
          <w:marTop w:val="240"/>
          <w:marBottom w:val="0"/>
          <w:divBdr>
            <w:top w:val="none" w:sz="0" w:space="0" w:color="auto"/>
            <w:left w:val="none" w:sz="0" w:space="0" w:color="auto"/>
            <w:bottom w:val="none" w:sz="0" w:space="0" w:color="auto"/>
            <w:right w:val="none" w:sz="0" w:space="0" w:color="auto"/>
          </w:divBdr>
        </w:div>
        <w:div w:id="152912705">
          <w:marLeft w:val="0"/>
          <w:marRight w:val="0"/>
          <w:marTop w:val="240"/>
          <w:marBottom w:val="0"/>
          <w:divBdr>
            <w:top w:val="none" w:sz="0" w:space="0" w:color="auto"/>
            <w:left w:val="none" w:sz="0" w:space="0" w:color="auto"/>
            <w:bottom w:val="none" w:sz="0" w:space="0" w:color="auto"/>
            <w:right w:val="none" w:sz="0" w:space="0" w:color="auto"/>
          </w:divBdr>
        </w:div>
        <w:div w:id="714505929">
          <w:marLeft w:val="0"/>
          <w:marRight w:val="0"/>
          <w:marTop w:val="240"/>
          <w:marBottom w:val="0"/>
          <w:divBdr>
            <w:top w:val="none" w:sz="0" w:space="0" w:color="auto"/>
            <w:left w:val="none" w:sz="0" w:space="0" w:color="auto"/>
            <w:bottom w:val="none" w:sz="0" w:space="0" w:color="auto"/>
            <w:right w:val="none" w:sz="0" w:space="0" w:color="auto"/>
          </w:divBdr>
        </w:div>
        <w:div w:id="413821650">
          <w:marLeft w:val="0"/>
          <w:marRight w:val="0"/>
          <w:marTop w:val="240"/>
          <w:marBottom w:val="0"/>
          <w:divBdr>
            <w:top w:val="none" w:sz="0" w:space="0" w:color="auto"/>
            <w:left w:val="none" w:sz="0" w:space="0" w:color="auto"/>
            <w:bottom w:val="none" w:sz="0" w:space="0" w:color="auto"/>
            <w:right w:val="none" w:sz="0" w:space="0" w:color="auto"/>
          </w:divBdr>
        </w:div>
        <w:div w:id="452213742">
          <w:marLeft w:val="0"/>
          <w:marRight w:val="0"/>
          <w:marTop w:val="240"/>
          <w:marBottom w:val="0"/>
          <w:divBdr>
            <w:top w:val="none" w:sz="0" w:space="0" w:color="auto"/>
            <w:left w:val="none" w:sz="0" w:space="0" w:color="auto"/>
            <w:bottom w:val="none" w:sz="0" w:space="0" w:color="auto"/>
            <w:right w:val="none" w:sz="0" w:space="0" w:color="auto"/>
          </w:divBdr>
        </w:div>
        <w:div w:id="798690056">
          <w:marLeft w:val="0"/>
          <w:marRight w:val="0"/>
          <w:marTop w:val="240"/>
          <w:marBottom w:val="0"/>
          <w:divBdr>
            <w:top w:val="none" w:sz="0" w:space="0" w:color="auto"/>
            <w:left w:val="none" w:sz="0" w:space="0" w:color="auto"/>
            <w:bottom w:val="none" w:sz="0" w:space="0" w:color="auto"/>
            <w:right w:val="none" w:sz="0" w:space="0" w:color="auto"/>
          </w:divBdr>
        </w:div>
        <w:div w:id="987367405">
          <w:marLeft w:val="0"/>
          <w:marRight w:val="0"/>
          <w:marTop w:val="240"/>
          <w:marBottom w:val="0"/>
          <w:divBdr>
            <w:top w:val="none" w:sz="0" w:space="0" w:color="auto"/>
            <w:left w:val="none" w:sz="0" w:space="0" w:color="auto"/>
            <w:bottom w:val="none" w:sz="0" w:space="0" w:color="auto"/>
            <w:right w:val="none" w:sz="0" w:space="0" w:color="auto"/>
          </w:divBdr>
        </w:div>
        <w:div w:id="598371981">
          <w:marLeft w:val="0"/>
          <w:marRight w:val="0"/>
          <w:marTop w:val="240"/>
          <w:marBottom w:val="0"/>
          <w:divBdr>
            <w:top w:val="none" w:sz="0" w:space="0" w:color="auto"/>
            <w:left w:val="none" w:sz="0" w:space="0" w:color="auto"/>
            <w:bottom w:val="none" w:sz="0" w:space="0" w:color="auto"/>
            <w:right w:val="none" w:sz="0" w:space="0" w:color="auto"/>
          </w:divBdr>
        </w:div>
        <w:div w:id="1053851222">
          <w:marLeft w:val="0"/>
          <w:marRight w:val="0"/>
          <w:marTop w:val="240"/>
          <w:marBottom w:val="0"/>
          <w:divBdr>
            <w:top w:val="none" w:sz="0" w:space="0" w:color="auto"/>
            <w:left w:val="none" w:sz="0" w:space="0" w:color="auto"/>
            <w:bottom w:val="none" w:sz="0" w:space="0" w:color="auto"/>
            <w:right w:val="none" w:sz="0" w:space="0" w:color="auto"/>
          </w:divBdr>
        </w:div>
        <w:div w:id="1664310786">
          <w:marLeft w:val="0"/>
          <w:marRight w:val="0"/>
          <w:marTop w:val="240"/>
          <w:marBottom w:val="0"/>
          <w:divBdr>
            <w:top w:val="none" w:sz="0" w:space="0" w:color="auto"/>
            <w:left w:val="none" w:sz="0" w:space="0" w:color="auto"/>
            <w:bottom w:val="none" w:sz="0" w:space="0" w:color="auto"/>
            <w:right w:val="none" w:sz="0" w:space="0" w:color="auto"/>
          </w:divBdr>
        </w:div>
        <w:div w:id="481846080">
          <w:marLeft w:val="0"/>
          <w:marRight w:val="0"/>
          <w:marTop w:val="240"/>
          <w:marBottom w:val="0"/>
          <w:divBdr>
            <w:top w:val="none" w:sz="0" w:space="0" w:color="auto"/>
            <w:left w:val="none" w:sz="0" w:space="0" w:color="auto"/>
            <w:bottom w:val="none" w:sz="0" w:space="0" w:color="auto"/>
            <w:right w:val="none" w:sz="0" w:space="0" w:color="auto"/>
          </w:divBdr>
        </w:div>
        <w:div w:id="940599741">
          <w:marLeft w:val="0"/>
          <w:marRight w:val="0"/>
          <w:marTop w:val="240"/>
          <w:marBottom w:val="0"/>
          <w:divBdr>
            <w:top w:val="none" w:sz="0" w:space="0" w:color="auto"/>
            <w:left w:val="none" w:sz="0" w:space="0" w:color="auto"/>
            <w:bottom w:val="none" w:sz="0" w:space="0" w:color="auto"/>
            <w:right w:val="none" w:sz="0" w:space="0" w:color="auto"/>
          </w:divBdr>
        </w:div>
        <w:div w:id="437681838">
          <w:marLeft w:val="0"/>
          <w:marRight w:val="0"/>
          <w:marTop w:val="240"/>
          <w:marBottom w:val="0"/>
          <w:divBdr>
            <w:top w:val="none" w:sz="0" w:space="0" w:color="auto"/>
            <w:left w:val="none" w:sz="0" w:space="0" w:color="auto"/>
            <w:bottom w:val="none" w:sz="0" w:space="0" w:color="auto"/>
            <w:right w:val="none" w:sz="0" w:space="0" w:color="auto"/>
          </w:divBdr>
        </w:div>
      </w:divsChild>
    </w:div>
    <w:div w:id="2080861041">
      <w:bodyDiv w:val="1"/>
      <w:marLeft w:val="0"/>
      <w:marRight w:val="0"/>
      <w:marTop w:val="0"/>
      <w:marBottom w:val="0"/>
      <w:divBdr>
        <w:top w:val="none" w:sz="0" w:space="0" w:color="auto"/>
        <w:left w:val="none" w:sz="0" w:space="0" w:color="auto"/>
        <w:bottom w:val="none" w:sz="0" w:space="0" w:color="auto"/>
        <w:right w:val="none" w:sz="0" w:space="0" w:color="auto"/>
      </w:divBdr>
    </w:div>
    <w:div w:id="21157072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3E4557-5655-4F25-B12C-185AF7CE17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8</Pages>
  <Words>1817</Words>
  <Characters>11090</Characters>
  <Application>Microsoft Office Word</Application>
  <DocSecurity>0</DocSecurity>
  <Lines>92</Lines>
  <Paragraphs>25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Ruben Toft Sindahl (RTSI)</dc:creator>
  <cp:keywords/>
  <dc:description/>
  <cp:lastModifiedBy>Nicolai Holm Larsen (NHLR)</cp:lastModifiedBy>
  <cp:revision>49</cp:revision>
  <dcterms:created xsi:type="dcterms:W3CDTF">2025-07-31T08:00:00Z</dcterms:created>
  <dcterms:modified xsi:type="dcterms:W3CDTF">2025-10-08T13:14:00Z</dcterms:modified>
</cp:coreProperties>
</file>